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A8B42" w14:textId="77777777" w:rsidR="00877178" w:rsidRPr="00723CB1" w:rsidRDefault="00D211CC">
      <w:pPr>
        <w:pStyle w:val="OVZKLADN"/>
        <w:jc w:val="right"/>
        <w:rPr>
          <w:color w:val="365F91"/>
          <w:highlight w:val="yellow"/>
          <w:rPrChange w:id="0" w:author="Anna Macurova" w:date="2020-03-20T08:50:00Z">
            <w:rPr>
              <w:color w:val="365F91"/>
            </w:rPr>
          </w:rPrChange>
        </w:rPr>
      </w:pPr>
      <w:bookmarkStart w:id="1" w:name="_Toc269743275"/>
      <w:r>
        <w:rPr>
          <w:bCs/>
          <w:noProof/>
          <w:color w:val="365F91"/>
          <w:highlight w:val="yellow"/>
        </w:rPr>
        <w:pict w14:anchorId="1CD95A2C">
          <v:rect id="_x0000_s1028" style="position:absolute;left:0;text-align:left;margin-left:-5.5pt;margin-top:-49.6pt;width:182.75pt;height:796.7pt;z-index:-2;mso-wrap-style:none;v-text-anchor:middle" fillcolor="#b4de86" stroked="f" strokecolor="#f2f2f2" strokeweight="1.06mm">
            <v:fill color2="#4b2179"/>
            <v:stroke color2="#0d0d0d"/>
            <v:shadow color="#4e6128" opacity="32786f" offset="2.12mm,2.12mm"/>
          </v:rect>
        </w:pict>
      </w:r>
    </w:p>
    <w:p w14:paraId="163D39D2" w14:textId="77777777" w:rsidR="00877178" w:rsidRPr="00723CB1" w:rsidRDefault="00877178">
      <w:pPr>
        <w:pStyle w:val="OVZKLADN"/>
        <w:jc w:val="right"/>
        <w:rPr>
          <w:color w:val="365F91"/>
          <w:highlight w:val="yellow"/>
          <w:rPrChange w:id="2" w:author="Anna Macurova" w:date="2020-03-20T08:50:00Z">
            <w:rPr>
              <w:color w:val="365F91"/>
            </w:rPr>
          </w:rPrChange>
        </w:rPr>
      </w:pPr>
    </w:p>
    <w:p w14:paraId="45DFF4C5" w14:textId="77777777" w:rsidR="00877178" w:rsidRPr="00723CB1" w:rsidRDefault="00877178">
      <w:pPr>
        <w:pStyle w:val="OVZKLADN"/>
        <w:jc w:val="right"/>
        <w:rPr>
          <w:color w:val="365F91"/>
          <w:highlight w:val="yellow"/>
          <w:rPrChange w:id="3" w:author="Anna Macurova" w:date="2020-03-20T08:50:00Z">
            <w:rPr>
              <w:color w:val="365F91"/>
            </w:rPr>
          </w:rPrChange>
        </w:rPr>
      </w:pPr>
    </w:p>
    <w:p w14:paraId="3BBE0E58" w14:textId="77777777" w:rsidR="00877178" w:rsidRPr="00723CB1" w:rsidRDefault="00877178">
      <w:pPr>
        <w:pStyle w:val="OVZKLADN"/>
        <w:jc w:val="right"/>
        <w:rPr>
          <w:color w:val="365F91"/>
          <w:highlight w:val="yellow"/>
          <w:rPrChange w:id="4" w:author="Anna Macurova" w:date="2020-03-20T08:50:00Z">
            <w:rPr>
              <w:color w:val="365F91"/>
            </w:rPr>
          </w:rPrChange>
        </w:rPr>
      </w:pPr>
    </w:p>
    <w:p w14:paraId="05392B93" w14:textId="77777777" w:rsidR="00877178" w:rsidRPr="00723CB1" w:rsidRDefault="00877178">
      <w:pPr>
        <w:pStyle w:val="OVZKLADN"/>
        <w:jc w:val="right"/>
        <w:rPr>
          <w:color w:val="365F91"/>
          <w:highlight w:val="yellow"/>
          <w:rPrChange w:id="5" w:author="Anna Macurova" w:date="2020-03-20T08:50:00Z">
            <w:rPr>
              <w:color w:val="365F91"/>
            </w:rPr>
          </w:rPrChange>
        </w:rPr>
      </w:pPr>
    </w:p>
    <w:p w14:paraId="7D496590" w14:textId="77777777" w:rsidR="00877178" w:rsidRPr="00723CB1" w:rsidRDefault="00877178">
      <w:pPr>
        <w:pStyle w:val="OVZKLADN"/>
        <w:rPr>
          <w:color w:val="365F91"/>
          <w:spacing w:val="30"/>
          <w:sz w:val="56"/>
          <w:szCs w:val="56"/>
          <w:highlight w:val="yellow"/>
          <w:rPrChange w:id="6" w:author="Anna Macurova" w:date="2020-03-20T08:50:00Z">
            <w:rPr>
              <w:color w:val="365F91"/>
              <w:spacing w:val="30"/>
              <w:sz w:val="56"/>
              <w:szCs w:val="56"/>
            </w:rPr>
          </w:rPrChange>
        </w:rPr>
      </w:pPr>
    </w:p>
    <w:p w14:paraId="03CA4A3D" w14:textId="77777777" w:rsidR="00FD4EEF" w:rsidRPr="00C7507F" w:rsidRDefault="00FD4EEF" w:rsidP="00FD4EEF">
      <w:pPr>
        <w:pStyle w:val="OVZKLADN"/>
        <w:jc w:val="right"/>
        <w:rPr>
          <w:rFonts w:ascii="Calibri" w:hAnsi="Calibri" w:cs="Calibri"/>
          <w:b/>
          <w:bCs/>
          <w:spacing w:val="40"/>
          <w:sz w:val="80"/>
          <w:szCs w:val="80"/>
        </w:rPr>
      </w:pPr>
      <w:r w:rsidRPr="00C7507F">
        <w:rPr>
          <w:rFonts w:ascii="Calibri" w:hAnsi="Calibri" w:cs="Calibri"/>
          <w:b/>
          <w:bCs/>
          <w:spacing w:val="40"/>
          <w:sz w:val="80"/>
          <w:szCs w:val="80"/>
        </w:rPr>
        <w:t xml:space="preserve">ZMĚNA Č. </w:t>
      </w:r>
      <w:del w:id="7" w:author="Anna Macurova" w:date="2020-03-20T08:40:00Z">
        <w:r w:rsidRPr="00C7507F" w:rsidDel="00723CB1">
          <w:rPr>
            <w:rFonts w:ascii="Calibri" w:hAnsi="Calibri" w:cs="Calibri"/>
            <w:b/>
            <w:bCs/>
            <w:spacing w:val="40"/>
            <w:sz w:val="80"/>
            <w:szCs w:val="80"/>
          </w:rPr>
          <w:delText xml:space="preserve">1 </w:delText>
        </w:r>
      </w:del>
      <w:ins w:id="8" w:author="Anna Macurova" w:date="2020-03-20T08:40:00Z">
        <w:r w:rsidR="00723CB1" w:rsidRPr="00C7507F">
          <w:rPr>
            <w:rFonts w:ascii="Calibri" w:hAnsi="Calibri" w:cs="Calibri"/>
            <w:b/>
            <w:bCs/>
            <w:spacing w:val="40"/>
            <w:sz w:val="80"/>
            <w:szCs w:val="80"/>
          </w:rPr>
          <w:t xml:space="preserve">2 </w:t>
        </w:r>
      </w:ins>
    </w:p>
    <w:p w14:paraId="028EC2A2" w14:textId="77777777" w:rsidR="00FD4EEF" w:rsidRPr="00C7507F" w:rsidRDefault="00FD4EEF" w:rsidP="00FD4EEF">
      <w:pPr>
        <w:pStyle w:val="OVZKLADN"/>
        <w:jc w:val="right"/>
        <w:rPr>
          <w:rFonts w:ascii="Calibri" w:hAnsi="Calibri" w:cs="Calibri"/>
          <w:b/>
          <w:bCs/>
          <w:spacing w:val="40"/>
          <w:sz w:val="40"/>
          <w:szCs w:val="100"/>
        </w:rPr>
      </w:pPr>
      <w:r w:rsidRPr="00C7507F">
        <w:rPr>
          <w:rFonts w:ascii="Calibri" w:hAnsi="Calibri" w:cs="Calibri"/>
          <w:b/>
          <w:bCs/>
          <w:spacing w:val="40"/>
          <w:sz w:val="48"/>
          <w:szCs w:val="100"/>
        </w:rPr>
        <w:t>ÚZEMNÍHO PLÁNU</w:t>
      </w:r>
    </w:p>
    <w:p w14:paraId="39CD645E" w14:textId="77777777" w:rsidR="00FD4EEF" w:rsidRPr="00C7507F" w:rsidRDefault="00FD4EEF" w:rsidP="00FD4EEF">
      <w:pPr>
        <w:pStyle w:val="OVZKLADN"/>
        <w:jc w:val="right"/>
        <w:rPr>
          <w:rFonts w:ascii="Calibri" w:hAnsi="Calibri" w:cs="Calibri"/>
          <w:b/>
          <w:bCs/>
          <w:spacing w:val="40"/>
          <w:sz w:val="40"/>
          <w:szCs w:val="100"/>
        </w:rPr>
      </w:pPr>
      <w:r w:rsidRPr="00C7507F">
        <w:rPr>
          <w:rFonts w:ascii="Calibri" w:hAnsi="Calibri" w:cs="Calibri"/>
          <w:b/>
          <w:bCs/>
          <w:spacing w:val="40"/>
          <w:sz w:val="40"/>
          <w:szCs w:val="100"/>
        </w:rPr>
        <w:t>KVĚTNICE</w:t>
      </w:r>
    </w:p>
    <w:p w14:paraId="179047BD" w14:textId="77777777" w:rsidR="00877178" w:rsidRPr="00C7507F" w:rsidRDefault="00877178">
      <w:pPr>
        <w:pStyle w:val="OVZKLADN"/>
        <w:jc w:val="right"/>
        <w:rPr>
          <w:rFonts w:ascii="Calibri" w:hAnsi="Calibri" w:cs="Calibri"/>
          <w:b/>
          <w:bCs/>
          <w:spacing w:val="40"/>
          <w:sz w:val="100"/>
          <w:szCs w:val="100"/>
        </w:rPr>
      </w:pPr>
    </w:p>
    <w:p w14:paraId="151CE31F" w14:textId="77777777" w:rsidR="00A12A6D" w:rsidRPr="00B53C47" w:rsidRDefault="00A12A6D">
      <w:pPr>
        <w:pStyle w:val="OVZKLADN"/>
        <w:jc w:val="right"/>
        <w:rPr>
          <w:b/>
          <w:bCs/>
          <w:spacing w:val="40"/>
          <w:sz w:val="16"/>
          <w:szCs w:val="16"/>
        </w:rPr>
      </w:pPr>
    </w:p>
    <w:p w14:paraId="1041DE5A" w14:textId="77777777" w:rsidR="00877178" w:rsidRPr="00C7507F" w:rsidRDefault="00D211CC">
      <w:pPr>
        <w:pStyle w:val="OVZKLADN"/>
        <w:jc w:val="right"/>
        <w:rPr>
          <w:b/>
          <w:bCs/>
          <w:sz w:val="36"/>
        </w:rPr>
      </w:pPr>
      <w:r>
        <w:rPr>
          <w:b/>
          <w:bCs/>
          <w:noProof/>
          <w:spacing w:val="40"/>
          <w:sz w:val="16"/>
          <w:szCs w:val="16"/>
        </w:rPr>
        <w:pict w14:anchorId="596519A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41" o:spid="_x0000_s1027" type="#_x0000_t75" alt="LOGO_svetlejsi" style="position:absolute;left:0;text-align:left;margin-left:231.95pt;margin-top:8.7pt;width:214.5pt;height:203.1pt;z-index:-1;visibility:visible">
            <v:imagedata r:id="rId8" o:title="LOGO_svetlejsi" chromakey="#fcfcfc"/>
          </v:shape>
        </w:pict>
      </w:r>
    </w:p>
    <w:p w14:paraId="49FBDE1D" w14:textId="77777777" w:rsidR="00EE4C30" w:rsidRPr="00C7507F" w:rsidRDefault="00EE4C30">
      <w:pPr>
        <w:pStyle w:val="OVZKLADN"/>
        <w:jc w:val="right"/>
        <w:rPr>
          <w:bCs/>
        </w:rPr>
      </w:pPr>
    </w:p>
    <w:p w14:paraId="5E84D9F2" w14:textId="77777777" w:rsidR="00EE4C30" w:rsidRPr="00C7507F" w:rsidRDefault="00EE4C30">
      <w:pPr>
        <w:pStyle w:val="OVZKLADN"/>
        <w:jc w:val="right"/>
        <w:rPr>
          <w:bCs/>
        </w:rPr>
      </w:pPr>
    </w:p>
    <w:p w14:paraId="29AA09D5" w14:textId="77777777" w:rsidR="00EE4C30" w:rsidRPr="00C7507F" w:rsidRDefault="00EE4C30">
      <w:pPr>
        <w:pStyle w:val="OVZKLADN"/>
        <w:jc w:val="right"/>
        <w:rPr>
          <w:bCs/>
        </w:rPr>
      </w:pPr>
    </w:p>
    <w:p w14:paraId="7B47FFF3" w14:textId="77777777" w:rsidR="00EE4C30" w:rsidRPr="00C7507F" w:rsidRDefault="00EE4C30">
      <w:pPr>
        <w:pStyle w:val="OVZKLADN"/>
        <w:jc w:val="right"/>
        <w:rPr>
          <w:bCs/>
        </w:rPr>
      </w:pPr>
    </w:p>
    <w:p w14:paraId="143309BC" w14:textId="77777777" w:rsidR="00EE4C30" w:rsidRPr="00C7507F" w:rsidRDefault="00EE4C30">
      <w:pPr>
        <w:pStyle w:val="OVZKLADN"/>
        <w:jc w:val="right"/>
        <w:rPr>
          <w:b/>
          <w:bCs/>
        </w:rPr>
      </w:pPr>
    </w:p>
    <w:p w14:paraId="05093FE7" w14:textId="77777777" w:rsidR="00EE4C30" w:rsidRPr="00B53C47" w:rsidRDefault="00EE4C30">
      <w:pPr>
        <w:pStyle w:val="OVZKLADN"/>
        <w:jc w:val="right"/>
        <w:rPr>
          <w:bCs/>
        </w:rPr>
      </w:pPr>
    </w:p>
    <w:p w14:paraId="4EE522C9" w14:textId="77777777" w:rsidR="00EE4C30" w:rsidRPr="00B53C47" w:rsidRDefault="00EE4C30">
      <w:pPr>
        <w:pStyle w:val="OVZKLADN"/>
        <w:jc w:val="right"/>
        <w:rPr>
          <w:bCs/>
        </w:rPr>
      </w:pPr>
    </w:p>
    <w:p w14:paraId="477456C1" w14:textId="77777777" w:rsidR="00EE4C30" w:rsidRPr="00B37477" w:rsidRDefault="00EE4C30">
      <w:pPr>
        <w:pStyle w:val="OVZKLADN"/>
        <w:jc w:val="right"/>
        <w:rPr>
          <w:bCs/>
        </w:rPr>
      </w:pPr>
    </w:p>
    <w:p w14:paraId="55310CDE" w14:textId="77777777" w:rsidR="00EE4C30" w:rsidRPr="00B37477" w:rsidRDefault="00EE4C30">
      <w:pPr>
        <w:pStyle w:val="OVZKLADN"/>
        <w:jc w:val="right"/>
        <w:rPr>
          <w:bCs/>
        </w:rPr>
      </w:pPr>
    </w:p>
    <w:p w14:paraId="55C789EC" w14:textId="77777777" w:rsidR="00EE4C30" w:rsidRPr="009A3DDA" w:rsidRDefault="00EE4C30">
      <w:pPr>
        <w:pStyle w:val="OVZKLADN"/>
        <w:jc w:val="right"/>
        <w:rPr>
          <w:bCs/>
        </w:rPr>
      </w:pPr>
    </w:p>
    <w:p w14:paraId="63030470" w14:textId="77777777" w:rsidR="00EE4C30" w:rsidRPr="001F20EF" w:rsidRDefault="00EE4C30">
      <w:pPr>
        <w:pStyle w:val="OVZKLADN"/>
        <w:jc w:val="right"/>
        <w:rPr>
          <w:bCs/>
        </w:rPr>
      </w:pPr>
    </w:p>
    <w:p w14:paraId="05CE3780" w14:textId="77777777" w:rsidR="00EE4C30" w:rsidRPr="009A57BA" w:rsidRDefault="00EE4C30">
      <w:pPr>
        <w:pStyle w:val="OVZKLADN"/>
        <w:jc w:val="right"/>
        <w:rPr>
          <w:bCs/>
        </w:rPr>
      </w:pPr>
    </w:p>
    <w:p w14:paraId="5333D1D0" w14:textId="77777777" w:rsidR="00EE4C30" w:rsidRPr="00C97CEE" w:rsidRDefault="00EE4C30">
      <w:pPr>
        <w:pStyle w:val="OVZKLADN"/>
        <w:jc w:val="right"/>
        <w:rPr>
          <w:bCs/>
        </w:rPr>
      </w:pPr>
    </w:p>
    <w:p w14:paraId="0604E7C4" w14:textId="0C5957D1" w:rsidR="00EE4C30" w:rsidRPr="00C7507F" w:rsidRDefault="00723CB1" w:rsidP="002E4F36">
      <w:pPr>
        <w:pStyle w:val="OVZKLADN"/>
        <w:jc w:val="right"/>
        <w:rPr>
          <w:bCs/>
        </w:rPr>
      </w:pPr>
      <w:ins w:id="9" w:author="Anna Macurova" w:date="2020-03-20T08:42:00Z">
        <w:r w:rsidRPr="00C7507F">
          <w:rPr>
            <w:rFonts w:ascii="Calibri" w:hAnsi="Calibri" w:cs="Calibri"/>
            <w:bCs/>
          </w:rPr>
          <w:t xml:space="preserve">NÁVRH PRO </w:t>
        </w:r>
      </w:ins>
      <w:ins w:id="10" w:author="Windows User" w:date="2021-03-23T13:47:00Z">
        <w:r w:rsidR="00205BB0">
          <w:rPr>
            <w:rFonts w:ascii="Calibri" w:hAnsi="Calibri" w:cs="Calibri"/>
            <w:bCs/>
          </w:rPr>
          <w:t xml:space="preserve">OPAKOVANÉ </w:t>
        </w:r>
      </w:ins>
      <w:ins w:id="11" w:author="Anna Macurova" w:date="2020-03-20T08:42:00Z">
        <w:del w:id="12" w:author="jetel" w:date="2020-06-02T17:45:00Z">
          <w:r w:rsidRPr="00C7507F" w:rsidDel="004B0378">
            <w:rPr>
              <w:rFonts w:ascii="Calibri" w:hAnsi="Calibri" w:cs="Calibri"/>
              <w:bCs/>
            </w:rPr>
            <w:delText>SPOLEČNÉ JE</w:delText>
          </w:r>
        </w:del>
      </w:ins>
      <w:ins w:id="13" w:author="Anna Macurova" w:date="2020-03-20T08:47:00Z">
        <w:del w:id="14" w:author="jetel" w:date="2020-06-02T17:45:00Z">
          <w:r w:rsidRPr="00C7507F" w:rsidDel="004B0378">
            <w:rPr>
              <w:rFonts w:ascii="Calibri" w:hAnsi="Calibri" w:cs="Calibri"/>
              <w:bCs/>
            </w:rPr>
            <w:delText>D</w:delText>
          </w:r>
        </w:del>
      </w:ins>
      <w:ins w:id="15" w:author="Anna Macurova" w:date="2020-03-20T08:42:00Z">
        <w:del w:id="16" w:author="jetel" w:date="2020-06-02T17:45:00Z">
          <w:r w:rsidRPr="00C7507F" w:rsidDel="004B0378">
            <w:rPr>
              <w:rFonts w:ascii="Calibri" w:hAnsi="Calibri" w:cs="Calibri"/>
              <w:bCs/>
            </w:rPr>
            <w:delText>NÁNÍ</w:delText>
          </w:r>
        </w:del>
      </w:ins>
      <w:ins w:id="17" w:author="jetel" w:date="2020-06-02T17:45:00Z">
        <w:r w:rsidR="004B0378">
          <w:rPr>
            <w:rFonts w:ascii="Calibri" w:hAnsi="Calibri" w:cs="Calibri"/>
            <w:bCs/>
          </w:rPr>
          <w:t>VEŘEJNÉ PROJEDNÁNÍ</w:t>
        </w:r>
      </w:ins>
      <w:del w:id="18" w:author="Anna Macurova" w:date="2020-03-20T08:42:00Z">
        <w:r w:rsidR="002E4F36" w:rsidRPr="00C7507F" w:rsidDel="00723CB1">
          <w:rPr>
            <w:rFonts w:ascii="Calibri" w:hAnsi="Calibri" w:cs="Calibri"/>
            <w:bCs/>
          </w:rPr>
          <w:delText>OPATŘENÍ OBECNÉ POVAHY</w:delText>
        </w:r>
      </w:del>
    </w:p>
    <w:p w14:paraId="053BFD75" w14:textId="453E3388" w:rsidR="00723CB1" w:rsidRPr="00C7507F" w:rsidRDefault="00723CB1" w:rsidP="00723CB1">
      <w:pPr>
        <w:pStyle w:val="OVZKLADN"/>
        <w:jc w:val="right"/>
        <w:rPr>
          <w:ins w:id="19" w:author="Anna Macurova" w:date="2020-03-20T08:48:00Z"/>
          <w:rFonts w:ascii="Calibri" w:hAnsi="Calibri" w:cs="Calibri"/>
          <w:sz w:val="18"/>
        </w:rPr>
      </w:pPr>
      <w:ins w:id="20" w:author="Anna Macurova" w:date="2020-03-20T08:48:00Z">
        <w:del w:id="21" w:author="jetel" w:date="2020-06-02T17:45:00Z">
          <w:r w:rsidRPr="00C7507F" w:rsidDel="004B0378">
            <w:rPr>
              <w:rFonts w:ascii="Calibri" w:hAnsi="Calibri" w:cs="Calibri"/>
              <w:bCs/>
            </w:rPr>
            <w:delText>DLE § 50 STAVEBNÍHO ZÁKONA</w:delText>
          </w:r>
        </w:del>
      </w:ins>
    </w:p>
    <w:p w14:paraId="69772E45" w14:textId="77777777" w:rsidR="00EE4C30" w:rsidRPr="00C7507F" w:rsidRDefault="00EE4C30">
      <w:pPr>
        <w:pStyle w:val="OVZKLADN"/>
        <w:jc w:val="right"/>
        <w:rPr>
          <w:bCs/>
        </w:rPr>
      </w:pPr>
    </w:p>
    <w:p w14:paraId="1C36F2D2" w14:textId="60008739" w:rsidR="00EE4C30" w:rsidRPr="00C7507F" w:rsidDel="001F6D3A" w:rsidRDefault="004B0378">
      <w:pPr>
        <w:pStyle w:val="OVZKLADN"/>
        <w:jc w:val="right"/>
        <w:rPr>
          <w:del w:id="22" w:author="Svarova, Tereza" w:date="2020-05-14T08:12:00Z"/>
          <w:bCs/>
        </w:rPr>
      </w:pPr>
      <w:ins w:id="23" w:author="jetel" w:date="2020-06-02T17:45:00Z">
        <w:r>
          <w:rPr>
            <w:bCs/>
          </w:rPr>
          <w:br w:type="page"/>
        </w:r>
      </w:ins>
    </w:p>
    <w:p w14:paraId="030E2F65" w14:textId="77777777" w:rsidR="00877178" w:rsidRPr="00C7507F" w:rsidRDefault="00FC57E4">
      <w:pPr>
        <w:pStyle w:val="Nadpisplohy"/>
        <w:spacing w:before="120" w:after="240"/>
        <w:ind w:left="540"/>
        <w:jc w:val="right"/>
        <w:rPr>
          <w:rFonts w:ascii="Calibri" w:hAnsi="Calibri" w:cs="Calibri"/>
          <w:sz w:val="24"/>
          <w:szCs w:val="22"/>
        </w:rPr>
      </w:pPr>
      <w:r w:rsidRPr="00C7507F">
        <w:rPr>
          <w:rFonts w:ascii="Calibri" w:hAnsi="Calibri" w:cs="Calibri"/>
          <w:sz w:val="24"/>
          <w:szCs w:val="22"/>
        </w:rPr>
        <w:t>O</w:t>
      </w:r>
      <w:r w:rsidR="00877178" w:rsidRPr="00C7507F">
        <w:rPr>
          <w:rFonts w:ascii="Calibri" w:hAnsi="Calibri" w:cs="Calibri"/>
          <w:sz w:val="24"/>
          <w:szCs w:val="22"/>
        </w:rPr>
        <w:t>BJEDNATEL:</w:t>
      </w:r>
    </w:p>
    <w:p w14:paraId="523CE5A5" w14:textId="77777777" w:rsidR="00D41521" w:rsidRPr="00C7507F" w:rsidRDefault="00D41521" w:rsidP="00D41521">
      <w:pPr>
        <w:pStyle w:val="Nadpisplohy"/>
        <w:spacing w:before="120"/>
        <w:jc w:val="right"/>
        <w:rPr>
          <w:rFonts w:ascii="Calibri" w:hAnsi="Calibri" w:cs="Calibri"/>
          <w:bCs/>
          <w:sz w:val="22"/>
          <w:szCs w:val="22"/>
        </w:rPr>
      </w:pPr>
      <w:r w:rsidRPr="00C7507F">
        <w:rPr>
          <w:rFonts w:ascii="Calibri" w:hAnsi="Calibri" w:cs="Calibri"/>
          <w:bCs/>
          <w:sz w:val="22"/>
          <w:szCs w:val="22"/>
        </w:rPr>
        <w:t xml:space="preserve">Obec </w:t>
      </w:r>
      <w:r w:rsidR="00B85793" w:rsidRPr="00C7507F">
        <w:rPr>
          <w:rFonts w:ascii="Calibri" w:hAnsi="Calibri" w:cs="Calibri"/>
          <w:bCs/>
          <w:sz w:val="22"/>
          <w:szCs w:val="22"/>
        </w:rPr>
        <w:t>Květnice</w:t>
      </w:r>
    </w:p>
    <w:p w14:paraId="0542CE61" w14:textId="77777777" w:rsidR="00D41521" w:rsidRPr="00C7507F" w:rsidRDefault="00D41521" w:rsidP="00D41521">
      <w:pPr>
        <w:pStyle w:val="Nadpisplohy"/>
        <w:spacing w:before="120"/>
        <w:jc w:val="right"/>
        <w:rPr>
          <w:rFonts w:ascii="Calibri" w:hAnsi="Calibri" w:cs="Calibri"/>
          <w:b w:val="0"/>
          <w:sz w:val="22"/>
          <w:szCs w:val="22"/>
        </w:rPr>
      </w:pPr>
      <w:r w:rsidRPr="00C7507F">
        <w:rPr>
          <w:rFonts w:ascii="Calibri" w:hAnsi="Calibri" w:cs="Calibri"/>
          <w:b w:val="0"/>
          <w:sz w:val="22"/>
          <w:szCs w:val="22"/>
        </w:rPr>
        <w:t>zastoupen</w:t>
      </w:r>
      <w:r w:rsidR="001B6604" w:rsidRPr="00C7507F">
        <w:rPr>
          <w:rFonts w:ascii="Calibri" w:hAnsi="Calibri" w:cs="Calibri"/>
          <w:b w:val="0"/>
          <w:sz w:val="22"/>
          <w:szCs w:val="22"/>
        </w:rPr>
        <w:t>á</w:t>
      </w:r>
      <w:r w:rsidRPr="00C7507F">
        <w:rPr>
          <w:rFonts w:ascii="Calibri" w:hAnsi="Calibri" w:cs="Calibri"/>
          <w:b w:val="0"/>
          <w:sz w:val="22"/>
          <w:szCs w:val="22"/>
        </w:rPr>
        <w:t xml:space="preserve"> starostou </w:t>
      </w:r>
      <w:r w:rsidR="001B6604" w:rsidRPr="00C7507F">
        <w:rPr>
          <w:rFonts w:ascii="Calibri" w:hAnsi="Calibri" w:cs="Calibri"/>
          <w:b w:val="0"/>
          <w:sz w:val="22"/>
          <w:szCs w:val="22"/>
        </w:rPr>
        <w:t>Stanislavem Plockem</w:t>
      </w:r>
    </w:p>
    <w:p w14:paraId="6EF404C6" w14:textId="77777777" w:rsidR="00D41521" w:rsidRPr="00C7507F" w:rsidRDefault="00B85793" w:rsidP="00D41521">
      <w:pPr>
        <w:pStyle w:val="Nadpisplohy"/>
        <w:spacing w:before="120"/>
        <w:jc w:val="right"/>
        <w:rPr>
          <w:rFonts w:ascii="Calibri" w:hAnsi="Calibri" w:cs="Calibri"/>
          <w:b w:val="0"/>
          <w:sz w:val="22"/>
          <w:szCs w:val="22"/>
        </w:rPr>
      </w:pPr>
      <w:r w:rsidRPr="00C7507F">
        <w:rPr>
          <w:rFonts w:ascii="Calibri" w:hAnsi="Calibri" w:cs="Calibri"/>
          <w:b w:val="0"/>
          <w:sz w:val="22"/>
          <w:szCs w:val="22"/>
        </w:rPr>
        <w:t>K Dobročovicům 35, 250 84 Květnice</w:t>
      </w:r>
    </w:p>
    <w:p w14:paraId="22682036" w14:textId="77777777" w:rsidR="00D41521" w:rsidRPr="00C7507F" w:rsidRDefault="00D41521" w:rsidP="00D41521">
      <w:pPr>
        <w:pStyle w:val="Nadpisplohy"/>
        <w:spacing w:before="120"/>
        <w:jc w:val="right"/>
        <w:rPr>
          <w:rFonts w:ascii="Calibri" w:hAnsi="Calibri" w:cs="Calibri"/>
          <w:b w:val="0"/>
          <w:color w:val="FF0000"/>
          <w:sz w:val="22"/>
          <w:szCs w:val="22"/>
        </w:rPr>
      </w:pPr>
      <w:r w:rsidRPr="00C7507F">
        <w:rPr>
          <w:rFonts w:ascii="Calibri" w:hAnsi="Calibri" w:cs="Calibri"/>
          <w:b w:val="0"/>
          <w:sz w:val="22"/>
          <w:szCs w:val="22"/>
        </w:rPr>
        <w:t xml:space="preserve">pověřený zastupitel </w:t>
      </w:r>
      <w:r w:rsidR="001B6604" w:rsidRPr="00C7507F">
        <w:rPr>
          <w:rFonts w:ascii="Calibri" w:hAnsi="Calibri" w:cs="Calibri"/>
          <w:b w:val="0"/>
          <w:sz w:val="22"/>
          <w:szCs w:val="22"/>
        </w:rPr>
        <w:t>Stanislav Plocek</w:t>
      </w:r>
    </w:p>
    <w:p w14:paraId="0FA869E6" w14:textId="77777777" w:rsidR="00D41521" w:rsidRPr="00C7507F" w:rsidRDefault="00D41521" w:rsidP="00D41521">
      <w:pPr>
        <w:pStyle w:val="Nadpisplohy"/>
        <w:spacing w:before="120"/>
        <w:ind w:left="540"/>
        <w:jc w:val="right"/>
        <w:rPr>
          <w:rFonts w:ascii="Calibri" w:hAnsi="Calibri" w:cs="Calibri"/>
          <w:b w:val="0"/>
          <w:sz w:val="22"/>
          <w:szCs w:val="22"/>
        </w:rPr>
      </w:pPr>
    </w:p>
    <w:p w14:paraId="4AF34B76" w14:textId="77777777" w:rsidR="00D41521" w:rsidRPr="00C7507F" w:rsidRDefault="00D41521" w:rsidP="00D41521">
      <w:pPr>
        <w:pStyle w:val="Nadpisplohy"/>
        <w:spacing w:before="120" w:after="240"/>
        <w:ind w:left="540"/>
        <w:jc w:val="right"/>
        <w:rPr>
          <w:rFonts w:ascii="Calibri" w:hAnsi="Calibri" w:cs="Calibri"/>
          <w:sz w:val="24"/>
          <w:szCs w:val="22"/>
        </w:rPr>
      </w:pPr>
      <w:r w:rsidRPr="00C7507F">
        <w:rPr>
          <w:rFonts w:ascii="Calibri" w:hAnsi="Calibri" w:cs="Calibri"/>
          <w:sz w:val="24"/>
          <w:szCs w:val="22"/>
        </w:rPr>
        <w:t>POŘIZOVATEL:</w:t>
      </w:r>
    </w:p>
    <w:p w14:paraId="72A2BC77" w14:textId="77777777" w:rsidR="00D41521" w:rsidRPr="00C7507F" w:rsidRDefault="00B85793" w:rsidP="00D41521">
      <w:pPr>
        <w:pStyle w:val="Nadpisplohy"/>
        <w:spacing w:before="120"/>
        <w:jc w:val="right"/>
        <w:rPr>
          <w:rFonts w:ascii="Calibri" w:hAnsi="Calibri" w:cs="Calibri"/>
          <w:sz w:val="22"/>
          <w:szCs w:val="22"/>
        </w:rPr>
      </w:pPr>
      <w:r w:rsidRPr="00C7507F">
        <w:rPr>
          <w:rFonts w:ascii="Calibri" w:hAnsi="Calibri" w:cs="Calibri"/>
          <w:sz w:val="22"/>
          <w:szCs w:val="22"/>
        </w:rPr>
        <w:t>O</w:t>
      </w:r>
      <w:r w:rsidR="00D41521" w:rsidRPr="00C7507F">
        <w:rPr>
          <w:rFonts w:ascii="Calibri" w:hAnsi="Calibri" w:cs="Calibri"/>
          <w:sz w:val="22"/>
          <w:szCs w:val="22"/>
        </w:rPr>
        <w:t xml:space="preserve">Ú </w:t>
      </w:r>
      <w:r w:rsidRPr="00C7507F">
        <w:rPr>
          <w:rFonts w:ascii="Calibri" w:hAnsi="Calibri" w:cs="Calibri"/>
          <w:sz w:val="22"/>
          <w:szCs w:val="22"/>
        </w:rPr>
        <w:t>Květnice</w:t>
      </w:r>
    </w:p>
    <w:p w14:paraId="68250FD3" w14:textId="77777777" w:rsidR="00B85793" w:rsidRPr="00C7507F" w:rsidRDefault="00B85793" w:rsidP="00B85793">
      <w:pPr>
        <w:pStyle w:val="Nadpisplohy"/>
        <w:spacing w:before="120"/>
        <w:jc w:val="right"/>
        <w:rPr>
          <w:rFonts w:ascii="Calibri" w:hAnsi="Calibri" w:cs="Calibri"/>
          <w:b w:val="0"/>
          <w:sz w:val="22"/>
          <w:szCs w:val="22"/>
        </w:rPr>
      </w:pPr>
      <w:r w:rsidRPr="00C7507F">
        <w:rPr>
          <w:rFonts w:ascii="Calibri" w:hAnsi="Calibri" w:cs="Calibri"/>
          <w:b w:val="0"/>
          <w:sz w:val="22"/>
          <w:szCs w:val="22"/>
        </w:rPr>
        <w:t>K Dobročovicům 35, 250 84 Květnice</w:t>
      </w:r>
    </w:p>
    <w:p w14:paraId="70DCEF63" w14:textId="77777777" w:rsidR="00D41521" w:rsidRPr="00C7507F" w:rsidRDefault="00D41521" w:rsidP="00D41521">
      <w:pPr>
        <w:pStyle w:val="Nadpisplohy"/>
        <w:spacing w:before="120"/>
        <w:jc w:val="right"/>
        <w:rPr>
          <w:rFonts w:ascii="Calibri" w:hAnsi="Calibri" w:cs="Calibri"/>
          <w:b w:val="0"/>
          <w:sz w:val="22"/>
          <w:szCs w:val="22"/>
        </w:rPr>
      </w:pPr>
      <w:r w:rsidRPr="00C7507F">
        <w:rPr>
          <w:rFonts w:ascii="Calibri" w:hAnsi="Calibri" w:cs="Calibri"/>
          <w:b w:val="0"/>
          <w:sz w:val="22"/>
          <w:szCs w:val="22"/>
        </w:rPr>
        <w:t xml:space="preserve">zastoupený </w:t>
      </w:r>
      <w:r w:rsidR="00B85793" w:rsidRPr="00C7507F">
        <w:rPr>
          <w:rFonts w:ascii="Calibri" w:hAnsi="Calibri" w:cs="Calibri"/>
          <w:b w:val="0"/>
          <w:sz w:val="22"/>
          <w:szCs w:val="22"/>
        </w:rPr>
        <w:t>Ing. Renatou Perglerovou</w:t>
      </w:r>
    </w:p>
    <w:p w14:paraId="66D88BB8" w14:textId="77777777" w:rsidR="00D41521" w:rsidRPr="00C7507F" w:rsidRDefault="00D41521" w:rsidP="00D41521">
      <w:pPr>
        <w:pStyle w:val="Nadpisplohy"/>
        <w:spacing w:before="120"/>
        <w:ind w:left="540"/>
        <w:jc w:val="right"/>
        <w:rPr>
          <w:rFonts w:ascii="Calibri" w:hAnsi="Calibri" w:cs="Calibri"/>
          <w:b w:val="0"/>
          <w:sz w:val="22"/>
          <w:szCs w:val="22"/>
        </w:rPr>
      </w:pPr>
    </w:p>
    <w:p w14:paraId="1C74FB45" w14:textId="77777777" w:rsidR="00D41521" w:rsidRPr="00C7507F" w:rsidRDefault="00D41521" w:rsidP="00D41521">
      <w:pPr>
        <w:pStyle w:val="Nadpisplohy"/>
        <w:spacing w:before="120" w:after="240"/>
        <w:ind w:left="540"/>
        <w:jc w:val="right"/>
        <w:rPr>
          <w:rFonts w:ascii="Calibri" w:hAnsi="Calibri" w:cs="Calibri"/>
          <w:sz w:val="24"/>
          <w:szCs w:val="22"/>
        </w:rPr>
      </w:pPr>
      <w:r w:rsidRPr="00C7507F">
        <w:rPr>
          <w:rFonts w:ascii="Calibri" w:hAnsi="Calibri" w:cs="Calibri"/>
          <w:sz w:val="24"/>
          <w:szCs w:val="22"/>
        </w:rPr>
        <w:t>ZPRACOVATEL:</w:t>
      </w:r>
    </w:p>
    <w:p w14:paraId="4ED84F58" w14:textId="77777777" w:rsidR="00D41521" w:rsidRPr="00C7507F" w:rsidRDefault="00D41521" w:rsidP="00D41521">
      <w:pPr>
        <w:pStyle w:val="Nadpisplohy"/>
        <w:spacing w:before="120"/>
        <w:jc w:val="right"/>
        <w:rPr>
          <w:rFonts w:ascii="Calibri" w:hAnsi="Calibri" w:cs="Calibri"/>
          <w:bCs/>
          <w:sz w:val="22"/>
          <w:szCs w:val="22"/>
        </w:rPr>
      </w:pPr>
      <w:r w:rsidRPr="00C7507F">
        <w:rPr>
          <w:rFonts w:ascii="Calibri" w:hAnsi="Calibri" w:cs="Calibri"/>
          <w:bCs/>
          <w:sz w:val="22"/>
          <w:szCs w:val="22"/>
        </w:rPr>
        <w:t>Ing. Václav Jetel, Ph.D.</w:t>
      </w:r>
    </w:p>
    <w:p w14:paraId="5B68D588" w14:textId="77777777" w:rsidR="00D41521" w:rsidRPr="00C7507F" w:rsidRDefault="00D41521" w:rsidP="00D41521">
      <w:pPr>
        <w:pStyle w:val="Nadpisplohy"/>
        <w:spacing w:before="120"/>
        <w:jc w:val="right"/>
        <w:rPr>
          <w:rFonts w:ascii="Calibri" w:hAnsi="Calibri" w:cs="Calibri"/>
          <w:b w:val="0"/>
          <w:sz w:val="22"/>
          <w:szCs w:val="22"/>
        </w:rPr>
      </w:pPr>
      <w:r w:rsidRPr="00C7507F">
        <w:rPr>
          <w:rFonts w:ascii="Calibri" w:hAnsi="Calibri" w:cs="Calibri"/>
          <w:b w:val="0"/>
          <w:sz w:val="22"/>
          <w:szCs w:val="22"/>
        </w:rPr>
        <w:t>autorizovaný architekt pro územní plánování - ČKA 3541</w:t>
      </w:r>
    </w:p>
    <w:p w14:paraId="5FD4B831" w14:textId="77777777" w:rsidR="00D41521" w:rsidRPr="00C7507F" w:rsidRDefault="00D41521" w:rsidP="00D41521">
      <w:pPr>
        <w:pStyle w:val="Nadpisplohy"/>
        <w:spacing w:before="120"/>
        <w:jc w:val="right"/>
        <w:rPr>
          <w:rFonts w:ascii="Calibri" w:hAnsi="Calibri" w:cs="Calibri"/>
          <w:b w:val="0"/>
          <w:sz w:val="22"/>
          <w:szCs w:val="22"/>
        </w:rPr>
      </w:pPr>
      <w:r w:rsidRPr="00C7507F">
        <w:rPr>
          <w:rFonts w:ascii="Calibri" w:hAnsi="Calibri" w:cs="Calibri"/>
          <w:b w:val="0"/>
          <w:sz w:val="22"/>
          <w:szCs w:val="22"/>
        </w:rPr>
        <w:t>Trojská 365/145, 17100 Praha 7</w:t>
      </w:r>
    </w:p>
    <w:p w14:paraId="7EAB1E51" w14:textId="77777777" w:rsidR="00D41521" w:rsidRPr="00C7507F" w:rsidRDefault="00D41521" w:rsidP="00D41521">
      <w:pPr>
        <w:pStyle w:val="Nadpisplohy"/>
        <w:spacing w:before="120"/>
        <w:jc w:val="right"/>
        <w:rPr>
          <w:rFonts w:ascii="Calibri" w:hAnsi="Calibri" w:cs="Calibri"/>
          <w:b w:val="0"/>
          <w:sz w:val="22"/>
          <w:szCs w:val="22"/>
        </w:rPr>
      </w:pPr>
      <w:r w:rsidRPr="00C7507F">
        <w:rPr>
          <w:rFonts w:ascii="Calibri" w:hAnsi="Calibri" w:cs="Calibri"/>
          <w:b w:val="0"/>
          <w:sz w:val="22"/>
          <w:szCs w:val="22"/>
        </w:rPr>
        <w:t>vaclavjetel@seznam.cz</w:t>
      </w:r>
    </w:p>
    <w:p w14:paraId="05B7068F" w14:textId="77777777" w:rsidR="00D41521" w:rsidRPr="00C7507F" w:rsidRDefault="00D41521" w:rsidP="00D41521">
      <w:pPr>
        <w:pStyle w:val="Nadpisplohy"/>
        <w:spacing w:before="120" w:after="240"/>
        <w:ind w:left="540"/>
        <w:jc w:val="left"/>
        <w:rPr>
          <w:rFonts w:ascii="Calibri" w:hAnsi="Calibri" w:cs="Calibri"/>
          <w:sz w:val="22"/>
          <w:szCs w:val="22"/>
        </w:rPr>
      </w:pPr>
    </w:p>
    <w:p w14:paraId="59835C9C" w14:textId="77777777" w:rsidR="00D41521" w:rsidRPr="00C7507F" w:rsidRDefault="00D41521" w:rsidP="00D41521">
      <w:pPr>
        <w:pStyle w:val="Nadpisplohy"/>
        <w:spacing w:before="120" w:after="240"/>
        <w:ind w:left="540"/>
        <w:jc w:val="right"/>
        <w:rPr>
          <w:rFonts w:ascii="Calibri" w:hAnsi="Calibri" w:cs="Calibri"/>
          <w:sz w:val="24"/>
          <w:szCs w:val="22"/>
        </w:rPr>
      </w:pPr>
      <w:r w:rsidRPr="00C7507F">
        <w:rPr>
          <w:rFonts w:ascii="Calibri" w:hAnsi="Calibri" w:cs="Calibri"/>
          <w:sz w:val="24"/>
          <w:szCs w:val="22"/>
        </w:rPr>
        <w:t>AUTOŘI:</w:t>
      </w:r>
    </w:p>
    <w:p w14:paraId="1F84C383" w14:textId="77777777" w:rsidR="00D41521" w:rsidRPr="00C7507F" w:rsidRDefault="00D41521" w:rsidP="00D41521">
      <w:pPr>
        <w:pStyle w:val="Nadpisplohy"/>
        <w:spacing w:before="120"/>
        <w:ind w:left="540"/>
        <w:jc w:val="right"/>
        <w:rPr>
          <w:rFonts w:ascii="Calibri" w:hAnsi="Calibri" w:cs="Calibri"/>
          <w:b w:val="0"/>
          <w:sz w:val="22"/>
          <w:szCs w:val="22"/>
        </w:rPr>
      </w:pPr>
      <w:r w:rsidRPr="00C7507F">
        <w:rPr>
          <w:rFonts w:ascii="Calibri" w:hAnsi="Calibri" w:cs="Calibri"/>
          <w:b w:val="0"/>
          <w:sz w:val="22"/>
          <w:szCs w:val="22"/>
        </w:rPr>
        <w:t>Ing. Václav Jetel, Ph.D.</w:t>
      </w:r>
    </w:p>
    <w:p w14:paraId="434D2F36" w14:textId="77777777" w:rsidR="0053272E" w:rsidRPr="00C7507F" w:rsidRDefault="0053272E" w:rsidP="0053272E">
      <w:pPr>
        <w:pStyle w:val="Nadpisplohy"/>
        <w:spacing w:before="120"/>
        <w:ind w:left="540"/>
        <w:jc w:val="right"/>
        <w:rPr>
          <w:ins w:id="24" w:author="Anna Macurova" w:date="2020-03-20T08:48:00Z"/>
          <w:rFonts w:ascii="Calibri" w:hAnsi="Calibri" w:cs="Calibri"/>
          <w:b w:val="0"/>
          <w:sz w:val="22"/>
          <w:szCs w:val="22"/>
        </w:rPr>
      </w:pPr>
      <w:r w:rsidRPr="00C7507F">
        <w:rPr>
          <w:rFonts w:ascii="Calibri" w:hAnsi="Calibri" w:cs="Calibri"/>
          <w:b w:val="0"/>
          <w:sz w:val="22"/>
          <w:szCs w:val="22"/>
        </w:rPr>
        <w:t>Ing. arch. Tereza Švárová</w:t>
      </w:r>
    </w:p>
    <w:p w14:paraId="0319146C" w14:textId="574BB754" w:rsidR="00723CB1" w:rsidRDefault="00723CB1" w:rsidP="0053272E">
      <w:pPr>
        <w:pStyle w:val="Nadpisplohy"/>
        <w:spacing w:before="120"/>
        <w:ind w:left="540"/>
        <w:jc w:val="right"/>
        <w:rPr>
          <w:ins w:id="25" w:author="Svarova, Tereza" w:date="2020-05-14T09:10:00Z"/>
          <w:rFonts w:ascii="Calibri" w:hAnsi="Calibri" w:cs="Calibri"/>
          <w:b w:val="0"/>
          <w:sz w:val="22"/>
          <w:szCs w:val="22"/>
        </w:rPr>
      </w:pPr>
      <w:ins w:id="26" w:author="Anna Macurova" w:date="2020-03-20T08:48:00Z">
        <w:r w:rsidRPr="00C7507F">
          <w:rPr>
            <w:rFonts w:ascii="Calibri" w:hAnsi="Calibri" w:cs="Calibri"/>
            <w:b w:val="0"/>
            <w:sz w:val="22"/>
            <w:szCs w:val="22"/>
          </w:rPr>
          <w:t>Ing. Anna Macurová</w:t>
        </w:r>
      </w:ins>
    </w:p>
    <w:p w14:paraId="0EC4FB8B" w14:textId="7DEEC7AB" w:rsidR="008C47D2" w:rsidRPr="00C7507F" w:rsidRDefault="008C47D2" w:rsidP="0053272E">
      <w:pPr>
        <w:pStyle w:val="Nadpisplohy"/>
        <w:spacing w:before="120"/>
        <w:ind w:left="540"/>
        <w:jc w:val="right"/>
        <w:rPr>
          <w:rFonts w:ascii="Calibri" w:hAnsi="Calibri" w:cs="Calibri"/>
          <w:b w:val="0"/>
          <w:sz w:val="22"/>
          <w:szCs w:val="22"/>
          <w:lang w:eastAsia="en-US"/>
        </w:rPr>
      </w:pPr>
      <w:bookmarkStart w:id="27" w:name="_Hlk40339882"/>
      <w:ins w:id="28" w:author="Svarova, Tereza" w:date="2020-05-14T09:10:00Z">
        <w:r>
          <w:rPr>
            <w:rFonts w:ascii="Calibri" w:hAnsi="Calibri" w:cs="Calibri"/>
            <w:b w:val="0"/>
            <w:sz w:val="22"/>
            <w:szCs w:val="22"/>
          </w:rPr>
          <w:t>Ing. Petr Kohoutek</w:t>
        </w:r>
      </w:ins>
    </w:p>
    <w:bookmarkEnd w:id="27"/>
    <w:p w14:paraId="743112A0" w14:textId="57E48E46" w:rsidR="006C61E8" w:rsidRPr="00C7507F" w:rsidDel="008C47D2" w:rsidRDefault="006C61E8" w:rsidP="00FC57E4">
      <w:pPr>
        <w:pStyle w:val="Nadpisplohy"/>
        <w:spacing w:before="120"/>
        <w:ind w:left="540"/>
        <w:jc w:val="right"/>
        <w:rPr>
          <w:del w:id="29" w:author="Svarova, Tereza" w:date="2020-05-14T09:10:00Z"/>
          <w:rFonts w:ascii="Calibri" w:hAnsi="Calibri" w:cs="Calibri"/>
          <w:b w:val="0"/>
          <w:color w:val="365F91"/>
          <w:sz w:val="24"/>
        </w:rPr>
      </w:pPr>
    </w:p>
    <w:p w14:paraId="19A48874" w14:textId="77777777" w:rsidR="0053272E" w:rsidRPr="00C7507F" w:rsidRDefault="0053272E" w:rsidP="00FC57E4">
      <w:pPr>
        <w:pStyle w:val="Nadpisplohy"/>
        <w:spacing w:before="120"/>
        <w:ind w:left="540"/>
        <w:jc w:val="right"/>
        <w:rPr>
          <w:rFonts w:ascii="Calibri" w:hAnsi="Calibri" w:cs="Calibri"/>
          <w:b w:val="0"/>
          <w:color w:val="365F91"/>
          <w:sz w:val="24"/>
        </w:rPr>
      </w:pPr>
    </w:p>
    <w:p w14:paraId="58138C27" w14:textId="77777777" w:rsidR="0053272E" w:rsidRPr="00C7507F" w:rsidRDefault="0053272E" w:rsidP="00FC57E4">
      <w:pPr>
        <w:pStyle w:val="Nadpisplohy"/>
        <w:spacing w:before="120"/>
        <w:ind w:left="540"/>
        <w:jc w:val="right"/>
        <w:rPr>
          <w:rFonts w:ascii="Calibri" w:hAnsi="Calibri" w:cs="Calibri"/>
          <w:b w:val="0"/>
          <w:color w:val="365F91"/>
          <w:sz w:val="24"/>
        </w:rPr>
      </w:pPr>
    </w:p>
    <w:p w14:paraId="00F48EFC" w14:textId="77777777" w:rsidR="0053272E" w:rsidRPr="00C7507F" w:rsidRDefault="0053272E" w:rsidP="00FC57E4">
      <w:pPr>
        <w:pStyle w:val="Nadpisplohy"/>
        <w:spacing w:before="120"/>
        <w:ind w:left="540"/>
        <w:jc w:val="right"/>
        <w:rPr>
          <w:rFonts w:ascii="Calibri" w:hAnsi="Calibri" w:cs="Calibri"/>
          <w:b w:val="0"/>
          <w:color w:val="365F91"/>
          <w:sz w:val="24"/>
        </w:rPr>
      </w:pPr>
    </w:p>
    <w:p w14:paraId="411E12B8" w14:textId="77777777" w:rsidR="0053272E" w:rsidRPr="00C7507F" w:rsidRDefault="0053272E" w:rsidP="00FC57E4">
      <w:pPr>
        <w:pStyle w:val="Nadpisplohy"/>
        <w:spacing w:before="120"/>
        <w:ind w:left="540"/>
        <w:jc w:val="right"/>
        <w:rPr>
          <w:rFonts w:ascii="Calibri" w:hAnsi="Calibri" w:cs="Calibri"/>
          <w:b w:val="0"/>
          <w:color w:val="365F91"/>
          <w:sz w:val="24"/>
        </w:rPr>
      </w:pPr>
    </w:p>
    <w:p w14:paraId="39C0E706" w14:textId="77777777" w:rsidR="0053272E" w:rsidRPr="00C7507F" w:rsidRDefault="0053272E" w:rsidP="00FC57E4">
      <w:pPr>
        <w:pStyle w:val="Nadpisplohy"/>
        <w:spacing w:before="120"/>
        <w:ind w:left="540"/>
        <w:jc w:val="right"/>
        <w:rPr>
          <w:rFonts w:ascii="Calibri" w:hAnsi="Calibri" w:cs="Calibri"/>
          <w:b w:val="0"/>
          <w:color w:val="365F91"/>
          <w:sz w:val="24"/>
        </w:rPr>
      </w:pPr>
    </w:p>
    <w:p w14:paraId="386BAFBD" w14:textId="77777777" w:rsidR="00FC57E4" w:rsidRPr="00C7507F" w:rsidRDefault="00FC57E4" w:rsidP="00FC57E4">
      <w:pPr>
        <w:pStyle w:val="Nadpisplohy"/>
        <w:spacing w:before="120"/>
        <w:ind w:left="540"/>
        <w:jc w:val="right"/>
        <w:rPr>
          <w:rFonts w:ascii="Calibri" w:hAnsi="Calibri" w:cs="Calibri"/>
          <w:b w:val="0"/>
          <w:color w:val="365F91"/>
          <w:sz w:val="24"/>
        </w:rPr>
      </w:pPr>
    </w:p>
    <w:p w14:paraId="1641C858" w14:textId="77777777" w:rsidR="00877178" w:rsidRPr="005D4FE7" w:rsidRDefault="00B705ED">
      <w:pPr>
        <w:pStyle w:val="Nadpisplohy"/>
        <w:spacing w:before="120"/>
        <w:ind w:left="540"/>
        <w:jc w:val="left"/>
        <w:rPr>
          <w:rFonts w:ascii="Calibri" w:hAnsi="Calibri" w:cs="Calibri"/>
          <w:b w:val="0"/>
          <w:color w:val="000000"/>
          <w:sz w:val="22"/>
          <w:rPrChange w:id="30" w:author="Svarova, Tereza" w:date="2020-05-18T09:54:00Z">
            <w:rPr>
              <w:rFonts w:ascii="Calibri" w:hAnsi="Calibri" w:cs="Calibri"/>
              <w:b w:val="0"/>
              <w:color w:val="365F91"/>
              <w:sz w:val="22"/>
            </w:rPr>
          </w:rPrChange>
        </w:rPr>
      </w:pPr>
      <w:r w:rsidRPr="005D4FE7">
        <w:rPr>
          <w:rFonts w:ascii="Calibri" w:hAnsi="Calibri" w:cs="Calibri"/>
          <w:b w:val="0"/>
          <w:color w:val="000000"/>
          <w:sz w:val="22"/>
          <w:rPrChange w:id="31" w:author="Svarova, Tereza" w:date="2020-05-18T09:54:00Z">
            <w:rPr>
              <w:rFonts w:ascii="Calibri" w:hAnsi="Calibri" w:cs="Calibri"/>
              <w:b w:val="0"/>
              <w:color w:val="365F91"/>
              <w:sz w:val="22"/>
            </w:rPr>
          </w:rPrChange>
        </w:rPr>
        <w:t>……………………………………………………………………………………………………….</w:t>
      </w:r>
    </w:p>
    <w:p w14:paraId="74AF93E9" w14:textId="77777777" w:rsidR="00877178" w:rsidRPr="00C7507F" w:rsidRDefault="00877178">
      <w:pPr>
        <w:pStyle w:val="Nadpisplohy"/>
        <w:spacing w:before="120"/>
        <w:ind w:left="540"/>
        <w:jc w:val="left"/>
        <w:rPr>
          <w:rFonts w:ascii="Calibri" w:hAnsi="Calibri" w:cs="Calibri"/>
          <w:color w:val="365F91"/>
          <w:sz w:val="20"/>
        </w:rPr>
      </w:pPr>
      <w:r w:rsidRPr="00C7507F">
        <w:rPr>
          <w:rFonts w:ascii="Calibri" w:hAnsi="Calibri" w:cs="Calibri"/>
          <w:b w:val="0"/>
          <w:sz w:val="20"/>
        </w:rPr>
        <w:t>podpis a autorizační razítko</w:t>
      </w:r>
      <w:r w:rsidRPr="00C7507F">
        <w:rPr>
          <w:rFonts w:ascii="Calibri" w:hAnsi="Calibri" w:cs="Calibri"/>
          <w:color w:val="365F91"/>
          <w:sz w:val="20"/>
        </w:rPr>
        <w:t xml:space="preserve"> </w:t>
      </w:r>
      <w:r w:rsidR="00D211CC">
        <w:rPr>
          <w:rFonts w:ascii="Calibri" w:hAnsi="Calibri" w:cs="Calibri"/>
          <w:color w:val="365F91"/>
          <w:sz w:val="20"/>
        </w:rPr>
        <w:pict w14:anchorId="169538EA">
          <v:shape id="_x0000_i1025" type="#_x0000_t75" style="width:183.75pt;height:24.75pt">
            <v:imagedata r:id="rId9" o:title="ZÁPATÍ II"/>
          </v:shape>
        </w:pict>
      </w:r>
    </w:p>
    <w:p w14:paraId="0ECA377A" w14:textId="77777777" w:rsidR="00AE758F" w:rsidRPr="00C7507F" w:rsidRDefault="00AE758F">
      <w:pPr>
        <w:pStyle w:val="Nadpisplohy"/>
        <w:spacing w:before="120"/>
        <w:ind w:left="540"/>
        <w:jc w:val="left"/>
        <w:rPr>
          <w:color w:val="365F91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877178" w:rsidRPr="00C91637" w14:paraId="7E344B9B" w14:textId="77777777">
        <w:tc>
          <w:tcPr>
            <w:tcW w:w="9212" w:type="dxa"/>
            <w:shd w:val="clear" w:color="auto" w:fill="E6E6E6"/>
          </w:tcPr>
          <w:p w14:paraId="7EBEF119" w14:textId="77777777" w:rsidR="00877178" w:rsidRPr="00302509" w:rsidRDefault="00877178">
            <w:pPr>
              <w:pStyle w:val="Nadpis8"/>
              <w:spacing w:before="120"/>
              <w:jc w:val="center"/>
              <w:rPr>
                <w:rFonts w:cs="Calibri"/>
                <w:bCs w:val="0"/>
                <w:sz w:val="32"/>
                <w:lang w:val="cs-CZ" w:eastAsia="cs-CZ"/>
              </w:rPr>
            </w:pPr>
            <w:r w:rsidRPr="00C7507F">
              <w:rPr>
                <w:b w:val="0"/>
                <w:bCs w:val="0"/>
                <w:lang w:val="cs-CZ" w:eastAsia="cs-CZ"/>
              </w:rPr>
              <w:lastRenderedPageBreak/>
              <w:br w:type="page"/>
            </w:r>
            <w:r w:rsidRPr="00975B37">
              <w:rPr>
                <w:rFonts w:cs="Calibri"/>
                <w:bCs w:val="0"/>
                <w:sz w:val="32"/>
                <w:lang w:val="cs-CZ" w:eastAsia="cs-CZ"/>
                <w:rPrChange w:id="32" w:author="Svarova, Tereza" w:date="2020-05-15T10:08:00Z">
                  <w:rPr>
                    <w:rFonts w:cs="Calibri"/>
                    <w:b w:val="0"/>
                    <w:i/>
                    <w:iCs w:val="0"/>
                    <w:sz w:val="32"/>
                    <w:lang w:val="cs-CZ" w:eastAsia="cs-CZ"/>
                  </w:rPr>
                </w:rPrChange>
              </w:rPr>
              <w:t>SEZNAM DOKUMENTACE</w:t>
            </w:r>
          </w:p>
        </w:tc>
      </w:tr>
    </w:tbl>
    <w:p w14:paraId="37457F82" w14:textId="77777777" w:rsidR="00877178" w:rsidRPr="00C7507F" w:rsidRDefault="00877178">
      <w:pPr>
        <w:rPr>
          <w:rFonts w:ascii="Century Gothic" w:hAnsi="Century Gothic"/>
          <w:b/>
          <w:bCs/>
        </w:rPr>
      </w:pPr>
    </w:p>
    <w:p w14:paraId="00395DFF" w14:textId="77777777" w:rsidR="00877178" w:rsidRPr="00C7507F" w:rsidRDefault="00877178">
      <w:pPr>
        <w:rPr>
          <w:rFonts w:ascii="Century Gothic" w:hAnsi="Century Gothic"/>
        </w:rPr>
      </w:pPr>
    </w:p>
    <w:p w14:paraId="33D7A2DB" w14:textId="50AE2BE1" w:rsidR="00877178" w:rsidRPr="00C7507F" w:rsidRDefault="00877178">
      <w:pPr>
        <w:jc w:val="center"/>
        <w:pPrChange w:id="33" w:author="jetel" w:date="2020-06-02T17:46:00Z">
          <w:pPr/>
        </w:pPrChange>
      </w:pPr>
      <w:r w:rsidRPr="00C7507F">
        <w:t>dle Přílohy č.</w:t>
      </w:r>
      <w:ins w:id="34" w:author="Svarova, Tereza" w:date="2020-05-18T09:55:00Z">
        <w:r w:rsidR="00302509">
          <w:t> </w:t>
        </w:r>
      </w:ins>
      <w:r w:rsidRPr="00C7507F">
        <w:t>7 k vyhlášce č.</w:t>
      </w:r>
      <w:ins w:id="35" w:author="Svarova, Tereza" w:date="2020-05-18T09:55:00Z">
        <w:r w:rsidR="00302509">
          <w:t> </w:t>
        </w:r>
      </w:ins>
      <w:r w:rsidRPr="00C7507F">
        <w:t>500/2006 Sb.</w:t>
      </w:r>
    </w:p>
    <w:p w14:paraId="728F6D45" w14:textId="77777777" w:rsidR="00877178" w:rsidRPr="00C7507F" w:rsidRDefault="00877178">
      <w:pPr>
        <w:jc w:val="center"/>
        <w:pPrChange w:id="36" w:author="jetel" w:date="2020-06-02T17:46:00Z">
          <w:pPr/>
        </w:pPrChange>
      </w:pPr>
    </w:p>
    <w:p w14:paraId="035FE3C2" w14:textId="77777777" w:rsidR="00877178" w:rsidRPr="003D46D4" w:rsidRDefault="002D14D4">
      <w:pPr>
        <w:numPr>
          <w:ilvl w:val="0"/>
          <w:numId w:val="23"/>
        </w:numPr>
        <w:jc w:val="center"/>
        <w:rPr>
          <w:b/>
          <w:bCs/>
        </w:rPr>
        <w:pPrChange w:id="37" w:author="jetel" w:date="2020-06-02T17:46:00Z">
          <w:pPr>
            <w:numPr>
              <w:numId w:val="23"/>
            </w:numPr>
            <w:ind w:left="720" w:hanging="360"/>
          </w:pPr>
        </w:pPrChange>
      </w:pPr>
      <w:r w:rsidRPr="003D46D4">
        <w:rPr>
          <w:b/>
          <w:bCs/>
        </w:rPr>
        <w:t>Obsah</w:t>
      </w:r>
      <w:r w:rsidR="00AE16E6" w:rsidRPr="003D46D4">
        <w:rPr>
          <w:b/>
          <w:bCs/>
        </w:rPr>
        <w:t xml:space="preserve"> </w:t>
      </w:r>
      <w:r w:rsidR="0097172E" w:rsidRPr="003D46D4">
        <w:rPr>
          <w:b/>
          <w:bCs/>
        </w:rPr>
        <w:t xml:space="preserve">návrhu (výroku) </w:t>
      </w:r>
      <w:r w:rsidR="00E10DEC" w:rsidRPr="003D46D4">
        <w:rPr>
          <w:b/>
          <w:bCs/>
        </w:rPr>
        <w:t xml:space="preserve">změny č. </w:t>
      </w:r>
      <w:del w:id="38" w:author="Anna Macurova" w:date="2020-03-20T08:51:00Z">
        <w:r w:rsidR="00E10DEC" w:rsidRPr="003D46D4" w:rsidDel="00C7507F">
          <w:rPr>
            <w:b/>
            <w:bCs/>
          </w:rPr>
          <w:delText xml:space="preserve">1 </w:delText>
        </w:r>
      </w:del>
      <w:ins w:id="39" w:author="Anna Macurova" w:date="2020-03-20T08:51:00Z">
        <w:r w:rsidR="00C7507F" w:rsidRPr="00C91637">
          <w:rPr>
            <w:b/>
            <w:bCs/>
            <w:rPrChange w:id="40" w:author="Anna Macurova" w:date="2020-03-20T08:52:00Z">
              <w:rPr>
                <w:rFonts w:cs="Calibri"/>
                <w:b/>
                <w:bCs/>
                <w:highlight w:val="yellow"/>
                <w:u w:val="single"/>
              </w:rPr>
            </w:rPrChange>
          </w:rPr>
          <w:t>2</w:t>
        </w:r>
        <w:r w:rsidR="00C7507F" w:rsidRPr="003D46D4">
          <w:rPr>
            <w:b/>
            <w:bCs/>
          </w:rPr>
          <w:t xml:space="preserve"> </w:t>
        </w:r>
      </w:ins>
      <w:r w:rsidR="00AE16E6" w:rsidRPr="003D46D4">
        <w:rPr>
          <w:b/>
          <w:bCs/>
        </w:rPr>
        <w:t>územního plánu</w:t>
      </w:r>
      <w:r w:rsidR="00877178" w:rsidRPr="003D46D4">
        <w:rPr>
          <w:b/>
          <w:bCs/>
        </w:rPr>
        <w:t>:</w:t>
      </w:r>
    </w:p>
    <w:p w14:paraId="10B14E57" w14:textId="77777777" w:rsidR="00877178" w:rsidRPr="00C7507F" w:rsidRDefault="00877178">
      <w:pPr>
        <w:jc w:val="center"/>
        <w:pPrChange w:id="41" w:author="jetel" w:date="2020-06-02T17:46:00Z">
          <w:pPr/>
        </w:pPrChange>
      </w:pPr>
    </w:p>
    <w:p w14:paraId="7D17104E" w14:textId="77777777" w:rsidR="00877178" w:rsidRPr="003D46D4" w:rsidRDefault="00877178">
      <w:pPr>
        <w:jc w:val="center"/>
        <w:rPr>
          <w:b/>
          <w:bCs/>
        </w:rPr>
        <w:pPrChange w:id="42" w:author="jetel" w:date="2020-06-02T17:46:00Z">
          <w:pPr/>
        </w:pPrChange>
      </w:pPr>
      <w:r w:rsidRPr="003D46D4">
        <w:rPr>
          <w:b/>
          <w:bCs/>
        </w:rPr>
        <w:t>I.A Textová část</w:t>
      </w:r>
      <w:r w:rsidR="002D14D4" w:rsidRPr="003D46D4">
        <w:rPr>
          <w:b/>
          <w:bCs/>
        </w:rPr>
        <w:t xml:space="preserve"> územního plánu</w:t>
      </w:r>
    </w:p>
    <w:p w14:paraId="78D98315" w14:textId="77777777" w:rsidR="00877178" w:rsidRPr="003D46D4" w:rsidRDefault="00877178">
      <w:pPr>
        <w:jc w:val="center"/>
        <w:rPr>
          <w:b/>
          <w:bCs/>
        </w:rPr>
        <w:pPrChange w:id="43" w:author="jetel" w:date="2020-06-02T17:46:00Z">
          <w:pPr/>
        </w:pPrChange>
      </w:pPr>
      <w:r w:rsidRPr="003D46D4">
        <w:rPr>
          <w:b/>
          <w:bCs/>
        </w:rPr>
        <w:t>I.B Grafická část</w:t>
      </w:r>
      <w:r w:rsidR="002D14D4" w:rsidRPr="003D46D4">
        <w:rPr>
          <w:b/>
          <w:bCs/>
        </w:rPr>
        <w:t xml:space="preserve"> územního plánu</w:t>
      </w:r>
    </w:p>
    <w:p w14:paraId="4B86BB7B" w14:textId="77777777" w:rsidR="00877178" w:rsidRPr="009A57BA" w:rsidRDefault="00877178">
      <w:pPr>
        <w:jc w:val="center"/>
        <w:pPrChange w:id="44" w:author="jetel" w:date="2020-06-02T17:46:00Z">
          <w:pPr/>
        </w:pPrChange>
      </w:pPr>
      <w:r w:rsidRPr="00B37477">
        <w:t>I.1 Výkr</w:t>
      </w:r>
      <w:r w:rsidR="00FA2568" w:rsidRPr="00B37477">
        <w:t>es základního členění území</w:t>
      </w:r>
      <w:r w:rsidR="006B41E8" w:rsidRPr="00B37477">
        <w:t xml:space="preserve"> (VÝŘEZ</w:t>
      </w:r>
      <w:del w:id="45" w:author="Anna Macurova" w:date="2020-03-24T11:41:00Z">
        <w:r w:rsidR="0003187C" w:rsidRPr="00B37477" w:rsidDel="000C658D">
          <w:delText xml:space="preserve"> A, B</w:delText>
        </w:r>
      </w:del>
      <w:r w:rsidR="006B41E8" w:rsidRPr="009A3DDA">
        <w:t>)</w:t>
      </w:r>
      <w:r w:rsidR="00FA2568" w:rsidRPr="009A3DDA">
        <w:t xml:space="preserve"> – 1:</w:t>
      </w:r>
      <w:r w:rsidR="00E0555A" w:rsidRPr="001F20EF">
        <w:t xml:space="preserve"> </w:t>
      </w:r>
      <w:r w:rsidR="00B85793" w:rsidRPr="001F20EF">
        <w:t>5 000</w:t>
      </w:r>
    </w:p>
    <w:p w14:paraId="0AD34B75" w14:textId="77777777" w:rsidR="00FA2568" w:rsidRPr="00C7507F" w:rsidRDefault="00B85793">
      <w:pPr>
        <w:jc w:val="center"/>
        <w:pPrChange w:id="46" w:author="jetel" w:date="2020-06-02T17:46:00Z">
          <w:pPr/>
        </w:pPrChange>
      </w:pPr>
      <w:r w:rsidRPr="00C97CEE">
        <w:t>I.2</w:t>
      </w:r>
      <w:r w:rsidR="002F22FD" w:rsidRPr="00C97CEE">
        <w:t xml:space="preserve"> Hlavní výkres</w:t>
      </w:r>
      <w:r w:rsidR="006B41E8" w:rsidRPr="00C7507F">
        <w:t xml:space="preserve"> (</w:t>
      </w:r>
      <w:r w:rsidR="0003187C" w:rsidRPr="00C7507F">
        <w:t>VÝŘEZ</w:t>
      </w:r>
      <w:del w:id="47" w:author="Anna Macurova" w:date="2020-03-24T11:42:00Z">
        <w:r w:rsidR="0003187C" w:rsidRPr="00C7507F" w:rsidDel="000C658D">
          <w:delText xml:space="preserve"> </w:delText>
        </w:r>
      </w:del>
      <w:del w:id="48" w:author="Anna Macurova" w:date="2020-03-24T11:41:00Z">
        <w:r w:rsidR="0003187C" w:rsidRPr="00C7507F" w:rsidDel="000C658D">
          <w:delText>A, B</w:delText>
        </w:r>
      </w:del>
      <w:r w:rsidR="006B41E8" w:rsidRPr="00C7507F">
        <w:t>)</w:t>
      </w:r>
      <w:r w:rsidR="002F22FD" w:rsidRPr="00C7507F">
        <w:t xml:space="preserve"> –</w:t>
      </w:r>
      <w:r w:rsidR="00FA2568" w:rsidRPr="00C7507F">
        <w:t xml:space="preserve"> 1:</w:t>
      </w:r>
      <w:r w:rsidR="00E0555A" w:rsidRPr="00C7507F">
        <w:t xml:space="preserve"> </w:t>
      </w:r>
      <w:r w:rsidRPr="00C7507F">
        <w:t>5 000</w:t>
      </w:r>
    </w:p>
    <w:p w14:paraId="67027EF3" w14:textId="77777777" w:rsidR="00877178" w:rsidRPr="00C7507F" w:rsidRDefault="00877178">
      <w:pPr>
        <w:jc w:val="center"/>
        <w:pPrChange w:id="49" w:author="jetel" w:date="2020-06-02T17:46:00Z">
          <w:pPr/>
        </w:pPrChange>
      </w:pPr>
    </w:p>
    <w:p w14:paraId="65CD1A00" w14:textId="77777777" w:rsidR="00877178" w:rsidRPr="003D46D4" w:rsidRDefault="002D14D4">
      <w:pPr>
        <w:numPr>
          <w:ilvl w:val="0"/>
          <w:numId w:val="23"/>
        </w:numPr>
        <w:jc w:val="center"/>
        <w:rPr>
          <w:b/>
          <w:bCs/>
        </w:rPr>
        <w:pPrChange w:id="50" w:author="jetel" w:date="2020-06-02T17:46:00Z">
          <w:pPr>
            <w:numPr>
              <w:numId w:val="23"/>
            </w:numPr>
            <w:ind w:left="720" w:hanging="360"/>
          </w:pPr>
        </w:pPrChange>
      </w:pPr>
      <w:r w:rsidRPr="003D46D4">
        <w:rPr>
          <w:b/>
          <w:bCs/>
        </w:rPr>
        <w:t>Obsah odůvodnění</w:t>
      </w:r>
      <w:r w:rsidR="00AE16E6" w:rsidRPr="003D46D4">
        <w:rPr>
          <w:b/>
          <w:bCs/>
        </w:rPr>
        <w:t xml:space="preserve"> </w:t>
      </w:r>
      <w:r w:rsidR="00E10DEC" w:rsidRPr="003D46D4">
        <w:rPr>
          <w:b/>
          <w:bCs/>
        </w:rPr>
        <w:t xml:space="preserve">změny č. </w:t>
      </w:r>
      <w:del w:id="51" w:author="Anna Macurova" w:date="2020-03-20T08:51:00Z">
        <w:r w:rsidR="00E10DEC" w:rsidRPr="003D46D4" w:rsidDel="00C7507F">
          <w:rPr>
            <w:b/>
            <w:bCs/>
          </w:rPr>
          <w:delText xml:space="preserve">1 </w:delText>
        </w:r>
      </w:del>
      <w:ins w:id="52" w:author="Anna Macurova" w:date="2020-03-20T08:51:00Z">
        <w:r w:rsidR="00C7507F" w:rsidRPr="00C91637">
          <w:rPr>
            <w:b/>
            <w:bCs/>
            <w:rPrChange w:id="53" w:author="Anna Macurova" w:date="2020-03-20T08:52:00Z">
              <w:rPr>
                <w:rFonts w:cs="Calibri"/>
                <w:b/>
                <w:bCs/>
                <w:highlight w:val="yellow"/>
                <w:u w:val="single"/>
              </w:rPr>
            </w:rPrChange>
          </w:rPr>
          <w:t>2</w:t>
        </w:r>
        <w:r w:rsidR="00C7507F" w:rsidRPr="003D46D4">
          <w:rPr>
            <w:b/>
            <w:bCs/>
          </w:rPr>
          <w:t xml:space="preserve"> </w:t>
        </w:r>
      </w:ins>
      <w:r w:rsidR="00AE16E6" w:rsidRPr="003D46D4">
        <w:rPr>
          <w:b/>
          <w:bCs/>
        </w:rPr>
        <w:t>územního plánu</w:t>
      </w:r>
      <w:r w:rsidR="00877178" w:rsidRPr="003D46D4">
        <w:rPr>
          <w:b/>
          <w:bCs/>
        </w:rPr>
        <w:t>:</w:t>
      </w:r>
    </w:p>
    <w:p w14:paraId="086B5728" w14:textId="77777777" w:rsidR="00877178" w:rsidRPr="00C7507F" w:rsidRDefault="00877178">
      <w:pPr>
        <w:jc w:val="center"/>
        <w:pPrChange w:id="54" w:author="jetel" w:date="2020-06-02T17:46:00Z">
          <w:pPr/>
        </w:pPrChange>
      </w:pPr>
    </w:p>
    <w:p w14:paraId="18FB5540" w14:textId="77777777" w:rsidR="00877178" w:rsidRPr="003D46D4" w:rsidRDefault="00877178">
      <w:pPr>
        <w:jc w:val="center"/>
        <w:rPr>
          <w:b/>
          <w:bCs/>
        </w:rPr>
        <w:pPrChange w:id="55" w:author="jetel" w:date="2020-06-02T17:46:00Z">
          <w:pPr/>
        </w:pPrChange>
      </w:pPr>
      <w:r w:rsidRPr="003D46D4">
        <w:rPr>
          <w:b/>
          <w:bCs/>
        </w:rPr>
        <w:t>II.A Textová část</w:t>
      </w:r>
      <w:r w:rsidR="002D14D4" w:rsidRPr="003D46D4">
        <w:rPr>
          <w:b/>
          <w:bCs/>
        </w:rPr>
        <w:t xml:space="preserve"> odůvodnění územního plánu</w:t>
      </w:r>
    </w:p>
    <w:p w14:paraId="7D02492B" w14:textId="77777777" w:rsidR="00877178" w:rsidRPr="003D46D4" w:rsidRDefault="00877178">
      <w:pPr>
        <w:jc w:val="center"/>
        <w:rPr>
          <w:b/>
          <w:bCs/>
        </w:rPr>
        <w:pPrChange w:id="56" w:author="jetel" w:date="2020-06-02T17:46:00Z">
          <w:pPr/>
        </w:pPrChange>
      </w:pPr>
      <w:r w:rsidRPr="003D46D4">
        <w:rPr>
          <w:b/>
          <w:bCs/>
        </w:rPr>
        <w:t>II.B Grafická část</w:t>
      </w:r>
      <w:r w:rsidR="002D14D4" w:rsidRPr="003D46D4">
        <w:rPr>
          <w:b/>
          <w:bCs/>
        </w:rPr>
        <w:t xml:space="preserve"> odůvodnění územního plánu</w:t>
      </w:r>
    </w:p>
    <w:p w14:paraId="5BBDFD6A" w14:textId="55289925" w:rsidR="00D52D00" w:rsidRPr="00C97CEE" w:rsidRDefault="000D0046">
      <w:pPr>
        <w:jc w:val="center"/>
        <w:pPrChange w:id="57" w:author="jetel" w:date="2020-06-02T17:46:00Z">
          <w:pPr/>
        </w:pPrChange>
      </w:pPr>
      <w:r w:rsidRPr="00B37477">
        <w:t>II.1</w:t>
      </w:r>
      <w:r w:rsidR="00B85793" w:rsidRPr="00B37477">
        <w:t xml:space="preserve"> Koordinační výkres</w:t>
      </w:r>
      <w:r w:rsidR="006B41E8" w:rsidRPr="00B37477">
        <w:t xml:space="preserve"> (</w:t>
      </w:r>
      <w:ins w:id="58" w:author="jetel" w:date="2020-06-02T17:46:00Z">
        <w:r w:rsidR="004B0378">
          <w:t>CELÉ SPRÁVNÍ ÚZEMÍ OBCE</w:t>
        </w:r>
      </w:ins>
      <w:del w:id="59" w:author="jetel" w:date="2020-06-02T17:46:00Z">
        <w:r w:rsidR="0003187C" w:rsidRPr="00B37477" w:rsidDel="004B0378">
          <w:delText>VÝŘEZ</w:delText>
        </w:r>
      </w:del>
      <w:del w:id="60" w:author="Anna Macurova" w:date="2020-03-24T11:42:00Z">
        <w:r w:rsidR="0003187C" w:rsidRPr="009A3DDA" w:rsidDel="000C658D">
          <w:delText xml:space="preserve"> A, B</w:delText>
        </w:r>
      </w:del>
      <w:r w:rsidR="006B41E8" w:rsidRPr="009A3DDA">
        <w:t>)</w:t>
      </w:r>
      <w:r w:rsidR="00B85793" w:rsidRPr="001F20EF">
        <w:t xml:space="preserve"> –</w:t>
      </w:r>
      <w:r w:rsidR="00FA2568" w:rsidRPr="001F20EF">
        <w:t xml:space="preserve"> 1:</w:t>
      </w:r>
      <w:r w:rsidR="00E0555A" w:rsidRPr="009A57BA">
        <w:t xml:space="preserve"> </w:t>
      </w:r>
      <w:r w:rsidR="00B85793" w:rsidRPr="00C97CEE">
        <w:t>5 000</w:t>
      </w:r>
    </w:p>
    <w:p w14:paraId="22AFC305" w14:textId="77777777" w:rsidR="00877178" w:rsidRPr="00C7507F" w:rsidRDefault="000D0046">
      <w:pPr>
        <w:jc w:val="center"/>
        <w:rPr>
          <w:color w:val="365F91"/>
        </w:rPr>
        <w:pPrChange w:id="61" w:author="jetel" w:date="2020-06-02T17:46:00Z">
          <w:pPr/>
        </w:pPrChange>
      </w:pPr>
      <w:r w:rsidRPr="009053E9">
        <w:t>II.</w:t>
      </w:r>
      <w:r w:rsidR="006B41E8" w:rsidRPr="009053E9">
        <w:t>2</w:t>
      </w:r>
      <w:r w:rsidR="00877178" w:rsidRPr="009053E9">
        <w:t xml:space="preserve"> Výkres předpokládaných záborů půdního fondu</w:t>
      </w:r>
      <w:r w:rsidR="006B41E8" w:rsidRPr="009053E9">
        <w:t xml:space="preserve"> (VÝŘEZ)</w:t>
      </w:r>
      <w:r w:rsidR="00877178" w:rsidRPr="009053E9">
        <w:t xml:space="preserve"> – 1 : </w:t>
      </w:r>
      <w:r w:rsidR="00B85793" w:rsidRPr="009053E9">
        <w:t>5 000</w:t>
      </w:r>
    </w:p>
    <w:p w14:paraId="4BD965CA" w14:textId="77777777" w:rsidR="00877178" w:rsidRPr="00C7507F" w:rsidRDefault="00877178">
      <w:pPr>
        <w:rPr>
          <w:rFonts w:ascii="Century Gothic" w:hAnsi="Century Gothic"/>
          <w:b/>
          <w:bCs/>
          <w:color w:val="365F91"/>
        </w:rPr>
      </w:pPr>
    </w:p>
    <w:p w14:paraId="6E22E174" w14:textId="77777777" w:rsidR="00453F27" w:rsidRPr="00C7507F" w:rsidRDefault="00453F27" w:rsidP="00EF0761">
      <w:pPr>
        <w:jc w:val="center"/>
        <w:rPr>
          <w:sz w:val="18"/>
          <w:szCs w:val="18"/>
        </w:rPr>
      </w:pPr>
    </w:p>
    <w:p w14:paraId="4B300EA2" w14:textId="77FE7E00" w:rsidR="00EF0761" w:rsidRPr="00C7507F" w:rsidRDefault="00EF0761" w:rsidP="00EF0761">
      <w:pPr>
        <w:jc w:val="center"/>
        <w:rPr>
          <w:szCs w:val="18"/>
        </w:rPr>
      </w:pPr>
      <w:r w:rsidRPr="00C7507F">
        <w:rPr>
          <w:szCs w:val="18"/>
        </w:rPr>
        <w:t xml:space="preserve">Zastupitelstvo obce Květnice, příslušné podle § 6 odst. 5 písm. c) zákona č. 183/2006 Sb., o územním plánování a stavebním řádu, v platném znění („Stavební zákon“), za použití § 43 odst. </w:t>
      </w:r>
      <w:smartTag w:uri="urn:schemas-microsoft-com:office:smarttags" w:element="metricconverter">
        <w:smartTagPr>
          <w:attr w:name="ProductID" w:val="4 a"/>
        </w:smartTagPr>
        <w:r w:rsidRPr="00C7507F">
          <w:rPr>
            <w:szCs w:val="18"/>
          </w:rPr>
          <w:t>4 a</w:t>
        </w:r>
      </w:smartTag>
      <w:r w:rsidRPr="00C7507F">
        <w:rPr>
          <w:szCs w:val="18"/>
        </w:rPr>
        <w:t xml:space="preserve"> 55 odst. 2 Stavebního zákona, § 13 přílohy č. 7 vyhlášky č. 500/2006 Sb., o územně plánovacích podkladech, územně plánovací dokumentaci a způsobu evidence územně plánovací činnosti, v platném znění, §</w:t>
      </w:r>
      <w:ins w:id="62" w:author="Svarova, Tereza" w:date="2020-05-15T10:09:00Z">
        <w:r w:rsidR="00975B37">
          <w:rPr>
            <w:szCs w:val="18"/>
          </w:rPr>
          <w:t> </w:t>
        </w:r>
      </w:ins>
      <w:del w:id="63" w:author="Svarova, Tereza" w:date="2020-05-15T10:09:00Z">
        <w:r w:rsidRPr="00C7507F" w:rsidDel="00975B37">
          <w:rPr>
            <w:szCs w:val="18"/>
          </w:rPr>
          <w:delText xml:space="preserve"> </w:delText>
        </w:r>
      </w:del>
      <w:smartTag w:uri="urn:schemas-microsoft-com:office:smarttags" w:element="metricconverter">
        <w:smartTagPr>
          <w:attr w:name="ProductID" w:val="171 a"/>
        </w:smartTagPr>
        <w:r w:rsidRPr="00C7507F">
          <w:rPr>
            <w:szCs w:val="18"/>
          </w:rPr>
          <w:t>171 a</w:t>
        </w:r>
      </w:smartTag>
      <w:r w:rsidRPr="00C7507F">
        <w:rPr>
          <w:szCs w:val="18"/>
        </w:rPr>
        <w:t xml:space="preserve"> následujících zákona č. 500/2004 Sb., správní řád, v platném znění, ve spojení s ustanovením §</w:t>
      </w:r>
      <w:ins w:id="64" w:author="Svarova, Tereza" w:date="2020-05-15T10:09:00Z">
        <w:r w:rsidR="00975B37">
          <w:rPr>
            <w:szCs w:val="18"/>
          </w:rPr>
          <w:t> </w:t>
        </w:r>
      </w:ins>
      <w:del w:id="65" w:author="Svarova, Tereza" w:date="2020-05-15T10:09:00Z">
        <w:r w:rsidRPr="00C7507F" w:rsidDel="00975B37">
          <w:rPr>
            <w:szCs w:val="18"/>
          </w:rPr>
          <w:delText xml:space="preserve"> </w:delText>
        </w:r>
      </w:del>
      <w:r w:rsidRPr="00C7507F">
        <w:rPr>
          <w:szCs w:val="18"/>
        </w:rPr>
        <w:t>188 odst. 3 a 4 stavebního zákona</w:t>
      </w:r>
    </w:p>
    <w:p w14:paraId="0DAE417C" w14:textId="77777777" w:rsidR="00EF0761" w:rsidRPr="00723CB1" w:rsidRDefault="00EF0761" w:rsidP="00EF0761">
      <w:pPr>
        <w:jc w:val="center"/>
        <w:rPr>
          <w:szCs w:val="18"/>
          <w:highlight w:val="yellow"/>
          <w:rPrChange w:id="66" w:author="Anna Macurova" w:date="2020-03-20T08:50:00Z">
            <w:rPr>
              <w:szCs w:val="18"/>
            </w:rPr>
          </w:rPrChange>
        </w:rPr>
      </w:pPr>
    </w:p>
    <w:p w14:paraId="7112E359" w14:textId="77777777" w:rsidR="00EF0761" w:rsidRPr="00723CB1" w:rsidRDefault="00EF0761" w:rsidP="00EF0761">
      <w:pPr>
        <w:jc w:val="center"/>
        <w:rPr>
          <w:rFonts w:cs="Arial"/>
          <w:b/>
          <w:sz w:val="28"/>
          <w:szCs w:val="18"/>
          <w:highlight w:val="yellow"/>
          <w:rPrChange w:id="67" w:author="Anna Macurova" w:date="2020-03-20T08:50:00Z">
            <w:rPr>
              <w:rFonts w:cs="Arial"/>
              <w:b/>
              <w:sz w:val="28"/>
              <w:szCs w:val="18"/>
            </w:rPr>
          </w:rPrChange>
        </w:rPr>
      </w:pPr>
      <w:r w:rsidRPr="00691B4A">
        <w:rPr>
          <w:rFonts w:cs="Arial"/>
          <w:b/>
          <w:sz w:val="28"/>
          <w:szCs w:val="18"/>
        </w:rPr>
        <w:t>vydává usnesením zastupitelstva obce Květnice</w:t>
      </w:r>
      <w:r w:rsidR="00F7357C" w:rsidRPr="00691B4A">
        <w:rPr>
          <w:rFonts w:cs="Arial"/>
          <w:b/>
          <w:sz w:val="28"/>
          <w:szCs w:val="18"/>
        </w:rPr>
        <w:t xml:space="preserve"> </w:t>
      </w:r>
      <w:del w:id="68" w:author="Anna Macurova" w:date="2020-03-20T08:49:00Z">
        <w:r w:rsidR="003C4385" w:rsidRPr="00723CB1" w:rsidDel="00723CB1">
          <w:rPr>
            <w:rFonts w:cs="Arial"/>
            <w:b/>
            <w:sz w:val="28"/>
            <w:szCs w:val="18"/>
            <w:highlight w:val="yellow"/>
            <w:rPrChange w:id="69" w:author="Anna Macurova" w:date="2020-03-20T08:50:00Z">
              <w:rPr>
                <w:rFonts w:cs="Arial"/>
                <w:b/>
                <w:sz w:val="28"/>
                <w:szCs w:val="18"/>
              </w:rPr>
            </w:rPrChange>
          </w:rPr>
          <w:delText>…</w:delText>
        </w:r>
      </w:del>
      <w:ins w:id="70" w:author="Anna Macurova" w:date="2020-03-20T08:49:00Z">
        <w:del w:id="71" w:author="Svarova, Tereza" w:date="2020-05-13T16:52:00Z">
          <w:r w:rsidR="00723CB1" w:rsidRPr="00723CB1" w:rsidDel="00691B4A">
            <w:rPr>
              <w:rFonts w:cs="Arial"/>
              <w:b/>
              <w:sz w:val="28"/>
              <w:szCs w:val="18"/>
              <w:highlight w:val="yellow"/>
              <w:rPrChange w:id="72" w:author="Anna Macurova" w:date="2020-03-20T08:50:00Z">
                <w:rPr>
                  <w:rFonts w:cs="Arial"/>
                  <w:b/>
                  <w:sz w:val="28"/>
                  <w:szCs w:val="18"/>
                </w:rPr>
              </w:rPrChange>
            </w:rPr>
            <w:delText>…</w:delText>
          </w:r>
        </w:del>
      </w:ins>
    </w:p>
    <w:p w14:paraId="7CA8BB19" w14:textId="77777777" w:rsidR="00EF0761" w:rsidRPr="004B0378" w:rsidRDefault="00EF0761" w:rsidP="00EF0761">
      <w:pPr>
        <w:jc w:val="center"/>
        <w:rPr>
          <w:rFonts w:cs="Arial"/>
          <w:b/>
          <w:sz w:val="28"/>
          <w:szCs w:val="18"/>
        </w:rPr>
      </w:pPr>
      <w:r w:rsidRPr="004B0378">
        <w:rPr>
          <w:rFonts w:cs="Arial"/>
          <w:b/>
          <w:sz w:val="28"/>
          <w:szCs w:val="18"/>
        </w:rPr>
        <w:t xml:space="preserve">ze dne </w:t>
      </w:r>
      <w:r w:rsidR="003C4385" w:rsidRPr="004B0378">
        <w:rPr>
          <w:rFonts w:cs="Arial"/>
          <w:b/>
          <w:sz w:val="28"/>
          <w:szCs w:val="18"/>
        </w:rPr>
        <w:t>…</w:t>
      </w:r>
    </w:p>
    <w:p w14:paraId="701EB254" w14:textId="77777777" w:rsidR="00EF0761" w:rsidRPr="00723CB1" w:rsidRDefault="00EF0761" w:rsidP="00EF0761">
      <w:pPr>
        <w:jc w:val="center"/>
        <w:rPr>
          <w:sz w:val="28"/>
          <w:szCs w:val="18"/>
          <w:highlight w:val="yellow"/>
          <w:rPrChange w:id="73" w:author="Anna Macurova" w:date="2020-03-20T08:50:00Z">
            <w:rPr>
              <w:sz w:val="28"/>
              <w:szCs w:val="18"/>
            </w:rPr>
          </w:rPrChange>
        </w:rPr>
      </w:pPr>
    </w:p>
    <w:p w14:paraId="64AC3148" w14:textId="77777777" w:rsidR="00EF0761" w:rsidRPr="00691B4A" w:rsidRDefault="006230DF" w:rsidP="00EF0761">
      <w:pPr>
        <w:jc w:val="center"/>
        <w:rPr>
          <w:b/>
          <w:caps/>
          <w:sz w:val="28"/>
          <w:szCs w:val="18"/>
        </w:rPr>
      </w:pPr>
      <w:r w:rsidRPr="00691B4A">
        <w:rPr>
          <w:b/>
          <w:caps/>
          <w:sz w:val="28"/>
          <w:szCs w:val="18"/>
        </w:rPr>
        <w:t xml:space="preserve">ZMĚNU Č. </w:t>
      </w:r>
      <w:del w:id="74" w:author="Anna Macurova" w:date="2020-03-20T08:49:00Z">
        <w:r w:rsidRPr="00691B4A" w:rsidDel="00723CB1">
          <w:rPr>
            <w:b/>
            <w:caps/>
            <w:sz w:val="28"/>
            <w:szCs w:val="18"/>
          </w:rPr>
          <w:delText xml:space="preserve">1 </w:delText>
        </w:r>
      </w:del>
      <w:ins w:id="75" w:author="Anna Macurova" w:date="2020-03-20T08:49:00Z">
        <w:r w:rsidR="00723CB1" w:rsidRPr="00691B4A">
          <w:rPr>
            <w:b/>
            <w:caps/>
            <w:sz w:val="28"/>
            <w:szCs w:val="18"/>
          </w:rPr>
          <w:t xml:space="preserve">2 </w:t>
        </w:r>
      </w:ins>
      <w:r w:rsidR="00EF0761" w:rsidRPr="00691B4A">
        <w:rPr>
          <w:b/>
          <w:caps/>
          <w:sz w:val="28"/>
          <w:szCs w:val="18"/>
        </w:rPr>
        <w:t>územní</w:t>
      </w:r>
      <w:r w:rsidRPr="00691B4A">
        <w:rPr>
          <w:b/>
          <w:caps/>
          <w:sz w:val="28"/>
          <w:szCs w:val="18"/>
        </w:rPr>
        <w:t>HO</w:t>
      </w:r>
      <w:r w:rsidR="00EF0761" w:rsidRPr="00691B4A">
        <w:rPr>
          <w:b/>
          <w:caps/>
          <w:sz w:val="28"/>
          <w:szCs w:val="18"/>
        </w:rPr>
        <w:t xml:space="preserve"> plán</w:t>
      </w:r>
      <w:r w:rsidRPr="00691B4A">
        <w:rPr>
          <w:b/>
          <w:caps/>
          <w:sz w:val="28"/>
          <w:szCs w:val="18"/>
        </w:rPr>
        <w:t>U</w:t>
      </w:r>
      <w:r w:rsidR="00EF0761" w:rsidRPr="00691B4A">
        <w:rPr>
          <w:b/>
          <w:caps/>
          <w:sz w:val="28"/>
          <w:szCs w:val="18"/>
        </w:rPr>
        <w:t xml:space="preserve"> KVĚTNICE</w:t>
      </w:r>
    </w:p>
    <w:p w14:paraId="3CEB7F3B" w14:textId="77777777" w:rsidR="00EF0761" w:rsidRPr="00723CB1" w:rsidRDefault="00EF0761" w:rsidP="00EF0761">
      <w:pPr>
        <w:jc w:val="center"/>
        <w:rPr>
          <w:sz w:val="28"/>
          <w:szCs w:val="18"/>
          <w:highlight w:val="yellow"/>
          <w:rPrChange w:id="76" w:author="Anna Macurova" w:date="2020-03-20T08:50:00Z">
            <w:rPr>
              <w:sz w:val="28"/>
              <w:szCs w:val="18"/>
            </w:rPr>
          </w:rPrChange>
        </w:rPr>
      </w:pPr>
    </w:p>
    <w:p w14:paraId="317CDFBD" w14:textId="77777777" w:rsidR="00877178" w:rsidRPr="00691B4A" w:rsidRDefault="00EF0761" w:rsidP="00EF0761">
      <w:pPr>
        <w:jc w:val="center"/>
        <w:rPr>
          <w:rFonts w:ascii="Century Gothic" w:hAnsi="Century Gothic"/>
          <w:b/>
          <w:bCs/>
          <w:color w:val="365F91"/>
          <w:sz w:val="28"/>
          <w:szCs w:val="18"/>
        </w:rPr>
        <w:sectPr w:rsidR="00877178" w:rsidRPr="00691B4A" w:rsidSect="00EE4C30">
          <w:headerReference w:type="defaul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691B4A">
        <w:rPr>
          <w:rFonts w:cs="Arial"/>
          <w:b/>
          <w:sz w:val="28"/>
          <w:szCs w:val="18"/>
        </w:rPr>
        <w:t>formou opatření obecné povahy.</w:t>
      </w:r>
    </w:p>
    <w:p w14:paraId="376FFF64" w14:textId="65E5498F" w:rsidR="003658C7" w:rsidRPr="00655E72" w:rsidRDefault="0022760C">
      <w:pPr>
        <w:pStyle w:val="Obsah1"/>
        <w:tabs>
          <w:tab w:val="left" w:pos="480"/>
        </w:tabs>
        <w:rPr>
          <w:ins w:id="89" w:author="Svarova, Tereza" w:date="2020-05-14T09:13:00Z"/>
          <w:b w:val="0"/>
        </w:rPr>
      </w:pPr>
      <w:r>
        <w:rPr>
          <w:rFonts w:cs="Calibri"/>
          <w:b w:val="0"/>
          <w:bCs/>
          <w:color w:val="365F91"/>
          <w:highlight w:val="yellow"/>
        </w:rPr>
        <w:lastRenderedPageBreak/>
        <w:fldChar w:fldCharType="begin"/>
      </w:r>
      <w:r>
        <w:rPr>
          <w:rFonts w:cs="Calibri"/>
          <w:b w:val="0"/>
          <w:bCs/>
          <w:color w:val="365F91"/>
          <w:highlight w:val="yellow"/>
        </w:rPr>
        <w:instrText xml:space="preserve"> TOC \o "1-2" \h \z \u </w:instrText>
      </w:r>
      <w:r>
        <w:rPr>
          <w:rFonts w:cs="Calibri"/>
          <w:b w:val="0"/>
          <w:bCs/>
          <w:color w:val="365F91"/>
          <w:highlight w:val="yellow"/>
        </w:rPr>
        <w:fldChar w:fldCharType="separate"/>
      </w:r>
      <w:ins w:id="90" w:author="Svarova, Tereza" w:date="2020-05-14T09:13:00Z">
        <w:r w:rsidR="003658C7" w:rsidRPr="00180DC1">
          <w:rPr>
            <w:rStyle w:val="Hypertextovodkaz"/>
          </w:rPr>
          <w:fldChar w:fldCharType="begin"/>
        </w:r>
        <w:r w:rsidR="003658C7" w:rsidRPr="00180DC1">
          <w:rPr>
            <w:rStyle w:val="Hypertextovodkaz"/>
          </w:rPr>
          <w:instrText xml:space="preserve"> </w:instrText>
        </w:r>
        <w:r w:rsidR="003658C7">
          <w:instrText>HYPERLINK \l "_Toc40340031"</w:instrText>
        </w:r>
        <w:r w:rsidR="003658C7" w:rsidRPr="00180DC1">
          <w:rPr>
            <w:rStyle w:val="Hypertextovodkaz"/>
          </w:rPr>
          <w:instrText xml:space="preserve"> </w:instrText>
        </w:r>
        <w:r w:rsidR="003658C7" w:rsidRPr="00180DC1">
          <w:rPr>
            <w:rStyle w:val="Hypertextovodkaz"/>
          </w:rPr>
          <w:fldChar w:fldCharType="separate"/>
        </w:r>
        <w:r w:rsidR="003658C7" w:rsidRPr="00180DC1">
          <w:rPr>
            <w:rStyle w:val="Hypertextovodkaz"/>
          </w:rPr>
          <w:t>a)</w:t>
        </w:r>
        <w:r w:rsidR="003658C7" w:rsidRPr="00655E72">
          <w:rPr>
            <w:b w:val="0"/>
          </w:rPr>
          <w:tab/>
        </w:r>
        <w:r w:rsidR="003658C7" w:rsidRPr="00180DC1">
          <w:rPr>
            <w:rStyle w:val="Hypertextovodkaz"/>
          </w:rPr>
          <w:t>vymezení zastavěného území</w:t>
        </w:r>
        <w:r w:rsidR="003658C7">
          <w:rPr>
            <w:webHidden/>
          </w:rPr>
          <w:tab/>
        </w:r>
        <w:r w:rsidR="003658C7">
          <w:rPr>
            <w:webHidden/>
          </w:rPr>
          <w:fldChar w:fldCharType="begin"/>
        </w:r>
        <w:r w:rsidR="003658C7">
          <w:rPr>
            <w:webHidden/>
          </w:rPr>
          <w:instrText xml:space="preserve"> PAGEREF _Toc40340031 \h </w:instrText>
        </w:r>
      </w:ins>
      <w:r w:rsidR="003658C7">
        <w:rPr>
          <w:webHidden/>
        </w:rPr>
      </w:r>
      <w:r w:rsidR="003658C7">
        <w:rPr>
          <w:webHidden/>
        </w:rPr>
        <w:fldChar w:fldCharType="separate"/>
      </w:r>
      <w:ins w:id="91" w:author="jetel" w:date="2021-04-01T08:27:00Z">
        <w:r w:rsidR="00D035FD">
          <w:rPr>
            <w:webHidden/>
          </w:rPr>
          <w:t>6</w:t>
        </w:r>
      </w:ins>
      <w:ins w:id="92" w:author="Svarova, Tereza" w:date="2020-05-14T09:13:00Z">
        <w:r w:rsidR="003658C7">
          <w:rPr>
            <w:webHidden/>
          </w:rPr>
          <w:fldChar w:fldCharType="end"/>
        </w:r>
        <w:r w:rsidR="003658C7" w:rsidRPr="00180DC1">
          <w:rPr>
            <w:rStyle w:val="Hypertextovodkaz"/>
          </w:rPr>
          <w:fldChar w:fldCharType="end"/>
        </w:r>
      </w:ins>
    </w:p>
    <w:p w14:paraId="5EA57079" w14:textId="682CC0E6" w:rsidR="003658C7" w:rsidRPr="00655E72" w:rsidRDefault="003658C7">
      <w:pPr>
        <w:pStyle w:val="Obsah1"/>
        <w:tabs>
          <w:tab w:val="left" w:pos="480"/>
        </w:tabs>
        <w:rPr>
          <w:ins w:id="93" w:author="Svarova, Tereza" w:date="2020-05-14T09:13:00Z"/>
          <w:b w:val="0"/>
        </w:rPr>
      </w:pPr>
      <w:ins w:id="94" w:author="Svarova, Tereza" w:date="2020-05-14T09:13:00Z">
        <w:r w:rsidRPr="00180DC1">
          <w:rPr>
            <w:rStyle w:val="Hypertextovodkaz"/>
          </w:rPr>
          <w:fldChar w:fldCharType="begin"/>
        </w:r>
        <w:r w:rsidRPr="00180DC1">
          <w:rPr>
            <w:rStyle w:val="Hypertextovodkaz"/>
          </w:rPr>
          <w:instrText xml:space="preserve"> </w:instrText>
        </w:r>
        <w:r>
          <w:instrText>HYPERLINK \l "_Toc40340032"</w:instrText>
        </w:r>
        <w:r w:rsidRPr="00180DC1">
          <w:rPr>
            <w:rStyle w:val="Hypertextovodkaz"/>
          </w:rPr>
          <w:instrText xml:space="preserve"> </w:instrText>
        </w:r>
        <w:r w:rsidRPr="00180DC1">
          <w:rPr>
            <w:rStyle w:val="Hypertextovodkaz"/>
          </w:rPr>
          <w:fldChar w:fldCharType="separate"/>
        </w:r>
        <w:r w:rsidRPr="00180DC1">
          <w:rPr>
            <w:rStyle w:val="Hypertextovodkaz"/>
          </w:rPr>
          <w:t>b)</w:t>
        </w:r>
        <w:r w:rsidRPr="00655E72">
          <w:rPr>
            <w:b w:val="0"/>
          </w:rPr>
          <w:tab/>
        </w:r>
        <w:r w:rsidRPr="00180DC1">
          <w:rPr>
            <w:rStyle w:val="Hypertextovodkaz"/>
          </w:rPr>
          <w:t>základní koncepce rozvoje území obce, ochrany a rozvoje jeho hodnot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_Toc40340032 \h </w:instrText>
        </w:r>
      </w:ins>
      <w:r>
        <w:rPr>
          <w:webHidden/>
        </w:rPr>
      </w:r>
      <w:r>
        <w:rPr>
          <w:webHidden/>
        </w:rPr>
        <w:fldChar w:fldCharType="separate"/>
      </w:r>
      <w:ins w:id="95" w:author="jetel" w:date="2021-04-01T08:27:00Z">
        <w:r w:rsidR="00D035FD">
          <w:rPr>
            <w:webHidden/>
          </w:rPr>
          <w:t>6</w:t>
        </w:r>
      </w:ins>
      <w:ins w:id="96" w:author="Svarova, Tereza" w:date="2020-05-14T09:13:00Z">
        <w:r>
          <w:rPr>
            <w:webHidden/>
          </w:rPr>
          <w:fldChar w:fldCharType="end"/>
        </w:r>
        <w:r w:rsidRPr="00180DC1">
          <w:rPr>
            <w:rStyle w:val="Hypertextovodkaz"/>
          </w:rPr>
          <w:fldChar w:fldCharType="end"/>
        </w:r>
      </w:ins>
    </w:p>
    <w:p w14:paraId="0BD8C74C" w14:textId="1B59A622" w:rsidR="003658C7" w:rsidRPr="00655E72" w:rsidRDefault="003658C7">
      <w:pPr>
        <w:pStyle w:val="Obsah2"/>
        <w:tabs>
          <w:tab w:val="left" w:pos="720"/>
        </w:tabs>
        <w:rPr>
          <w:ins w:id="97" w:author="Svarova, Tereza" w:date="2020-05-14T09:13:00Z"/>
          <w:szCs w:val="22"/>
        </w:rPr>
      </w:pPr>
      <w:ins w:id="98" w:author="Svarova, Tereza" w:date="2020-05-14T09:13:00Z">
        <w:r w:rsidRPr="00180DC1">
          <w:rPr>
            <w:rStyle w:val="Hypertextovodkaz"/>
          </w:rPr>
          <w:fldChar w:fldCharType="begin"/>
        </w:r>
        <w:r w:rsidRPr="00180DC1">
          <w:rPr>
            <w:rStyle w:val="Hypertextovodkaz"/>
          </w:rPr>
          <w:instrText xml:space="preserve"> </w:instrText>
        </w:r>
        <w:r>
          <w:instrText>HYPERLINK \l "_Toc40340034"</w:instrText>
        </w:r>
        <w:r w:rsidRPr="00180DC1">
          <w:rPr>
            <w:rStyle w:val="Hypertextovodkaz"/>
          </w:rPr>
          <w:instrText xml:space="preserve"> </w:instrText>
        </w:r>
        <w:r w:rsidRPr="00180DC1">
          <w:rPr>
            <w:rStyle w:val="Hypertextovodkaz"/>
          </w:rPr>
          <w:fldChar w:fldCharType="separate"/>
        </w:r>
        <w:r w:rsidRPr="00180DC1">
          <w:rPr>
            <w:rStyle w:val="Hypertextovodkaz"/>
          </w:rPr>
          <w:t>b.1)</w:t>
        </w:r>
        <w:r w:rsidRPr="00655E72">
          <w:rPr>
            <w:szCs w:val="22"/>
          </w:rPr>
          <w:tab/>
        </w:r>
        <w:r w:rsidRPr="00180DC1">
          <w:rPr>
            <w:rStyle w:val="Hypertextovodkaz"/>
          </w:rPr>
          <w:t>hlavní zásady a cíle základní koncepce rozvoje obce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_Toc40340034 \h </w:instrText>
        </w:r>
      </w:ins>
      <w:r>
        <w:rPr>
          <w:webHidden/>
        </w:rPr>
      </w:r>
      <w:r>
        <w:rPr>
          <w:webHidden/>
        </w:rPr>
        <w:fldChar w:fldCharType="separate"/>
      </w:r>
      <w:ins w:id="99" w:author="jetel" w:date="2021-04-01T08:27:00Z">
        <w:r w:rsidR="00D035FD">
          <w:rPr>
            <w:webHidden/>
          </w:rPr>
          <w:t>6</w:t>
        </w:r>
      </w:ins>
      <w:ins w:id="100" w:author="Svarova, Tereza" w:date="2020-05-14T09:13:00Z">
        <w:r>
          <w:rPr>
            <w:webHidden/>
          </w:rPr>
          <w:fldChar w:fldCharType="end"/>
        </w:r>
        <w:r w:rsidRPr="00180DC1">
          <w:rPr>
            <w:rStyle w:val="Hypertextovodkaz"/>
          </w:rPr>
          <w:fldChar w:fldCharType="end"/>
        </w:r>
      </w:ins>
    </w:p>
    <w:p w14:paraId="16627352" w14:textId="1C3FF771" w:rsidR="003658C7" w:rsidRPr="00655E72" w:rsidRDefault="003658C7">
      <w:pPr>
        <w:pStyle w:val="Obsah2"/>
        <w:tabs>
          <w:tab w:val="left" w:pos="720"/>
        </w:tabs>
        <w:rPr>
          <w:ins w:id="101" w:author="Svarova, Tereza" w:date="2020-05-14T09:13:00Z"/>
          <w:szCs w:val="22"/>
        </w:rPr>
      </w:pPr>
      <w:ins w:id="102" w:author="Svarova, Tereza" w:date="2020-05-14T09:13:00Z">
        <w:r w:rsidRPr="00180DC1">
          <w:rPr>
            <w:rStyle w:val="Hypertextovodkaz"/>
          </w:rPr>
          <w:fldChar w:fldCharType="begin"/>
        </w:r>
        <w:r w:rsidRPr="00180DC1">
          <w:rPr>
            <w:rStyle w:val="Hypertextovodkaz"/>
          </w:rPr>
          <w:instrText xml:space="preserve"> </w:instrText>
        </w:r>
        <w:r>
          <w:instrText>HYPERLINK \l "_Toc40340035"</w:instrText>
        </w:r>
        <w:r w:rsidRPr="00180DC1">
          <w:rPr>
            <w:rStyle w:val="Hypertextovodkaz"/>
          </w:rPr>
          <w:instrText xml:space="preserve"> </w:instrText>
        </w:r>
        <w:r w:rsidRPr="00180DC1">
          <w:rPr>
            <w:rStyle w:val="Hypertextovodkaz"/>
          </w:rPr>
          <w:fldChar w:fldCharType="separate"/>
        </w:r>
        <w:r w:rsidRPr="00180DC1">
          <w:rPr>
            <w:rStyle w:val="Hypertextovodkaz"/>
          </w:rPr>
          <w:t>b.2)</w:t>
        </w:r>
        <w:r w:rsidRPr="00655E72">
          <w:rPr>
            <w:szCs w:val="22"/>
          </w:rPr>
          <w:tab/>
        </w:r>
        <w:r w:rsidRPr="00180DC1">
          <w:rPr>
            <w:rStyle w:val="Hypertextovodkaz"/>
          </w:rPr>
          <w:t>hlavní zásady a cíle ochrany a rozvoje hodnot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_Toc40340035 \h </w:instrText>
        </w:r>
      </w:ins>
      <w:r>
        <w:rPr>
          <w:webHidden/>
        </w:rPr>
      </w:r>
      <w:r>
        <w:rPr>
          <w:webHidden/>
        </w:rPr>
        <w:fldChar w:fldCharType="separate"/>
      </w:r>
      <w:ins w:id="103" w:author="jetel" w:date="2021-04-01T08:27:00Z">
        <w:r w:rsidR="00D035FD">
          <w:rPr>
            <w:webHidden/>
          </w:rPr>
          <w:t>6</w:t>
        </w:r>
      </w:ins>
      <w:ins w:id="104" w:author="Svarova, Tereza" w:date="2020-05-14T09:13:00Z">
        <w:r>
          <w:rPr>
            <w:webHidden/>
          </w:rPr>
          <w:fldChar w:fldCharType="end"/>
        </w:r>
        <w:r w:rsidRPr="00180DC1">
          <w:rPr>
            <w:rStyle w:val="Hypertextovodkaz"/>
          </w:rPr>
          <w:fldChar w:fldCharType="end"/>
        </w:r>
      </w:ins>
    </w:p>
    <w:p w14:paraId="59EED9EB" w14:textId="0EE8EEA9" w:rsidR="003658C7" w:rsidRPr="00655E72" w:rsidRDefault="003658C7">
      <w:pPr>
        <w:pStyle w:val="Obsah1"/>
        <w:tabs>
          <w:tab w:val="left" w:pos="480"/>
        </w:tabs>
        <w:rPr>
          <w:ins w:id="105" w:author="Svarova, Tereza" w:date="2020-05-14T09:13:00Z"/>
          <w:b w:val="0"/>
        </w:rPr>
      </w:pPr>
      <w:ins w:id="106" w:author="Svarova, Tereza" w:date="2020-05-14T09:13:00Z">
        <w:r w:rsidRPr="00180DC1">
          <w:rPr>
            <w:rStyle w:val="Hypertextovodkaz"/>
          </w:rPr>
          <w:fldChar w:fldCharType="begin"/>
        </w:r>
        <w:r w:rsidRPr="00180DC1">
          <w:rPr>
            <w:rStyle w:val="Hypertextovodkaz"/>
          </w:rPr>
          <w:instrText xml:space="preserve"> </w:instrText>
        </w:r>
        <w:r>
          <w:instrText>HYPERLINK \l "_Toc40340036"</w:instrText>
        </w:r>
        <w:r w:rsidRPr="00180DC1">
          <w:rPr>
            <w:rStyle w:val="Hypertextovodkaz"/>
          </w:rPr>
          <w:instrText xml:space="preserve"> </w:instrText>
        </w:r>
        <w:r w:rsidRPr="00180DC1">
          <w:rPr>
            <w:rStyle w:val="Hypertextovodkaz"/>
          </w:rPr>
          <w:fldChar w:fldCharType="separate"/>
        </w:r>
        <w:r w:rsidRPr="00180DC1">
          <w:rPr>
            <w:rStyle w:val="Hypertextovodkaz"/>
          </w:rPr>
          <w:t>c)</w:t>
        </w:r>
        <w:r w:rsidRPr="00655E72">
          <w:rPr>
            <w:b w:val="0"/>
          </w:rPr>
          <w:tab/>
        </w:r>
        <w:r w:rsidRPr="00180DC1">
          <w:rPr>
            <w:rStyle w:val="Hypertextovodkaz"/>
          </w:rPr>
          <w:t>urbanistická koncepce, včetně urbanistické kompozice, vymezení ploch s rozdílným způsobem využití, zastavitelných ploch, ploch přestavby a systému sídelní zeleně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_Toc40340036 \h </w:instrText>
        </w:r>
      </w:ins>
      <w:r>
        <w:rPr>
          <w:webHidden/>
        </w:rPr>
      </w:r>
      <w:r>
        <w:rPr>
          <w:webHidden/>
        </w:rPr>
        <w:fldChar w:fldCharType="separate"/>
      </w:r>
      <w:ins w:id="107" w:author="jetel" w:date="2021-04-01T08:27:00Z">
        <w:r w:rsidR="00D035FD">
          <w:rPr>
            <w:webHidden/>
          </w:rPr>
          <w:t>6</w:t>
        </w:r>
      </w:ins>
      <w:ins w:id="108" w:author="Svarova, Tereza" w:date="2020-05-14T09:13:00Z">
        <w:r>
          <w:rPr>
            <w:webHidden/>
          </w:rPr>
          <w:fldChar w:fldCharType="end"/>
        </w:r>
        <w:r w:rsidRPr="00180DC1">
          <w:rPr>
            <w:rStyle w:val="Hypertextovodkaz"/>
          </w:rPr>
          <w:fldChar w:fldCharType="end"/>
        </w:r>
      </w:ins>
    </w:p>
    <w:p w14:paraId="3B2AF100" w14:textId="5EA02479" w:rsidR="003658C7" w:rsidRPr="00655E72" w:rsidRDefault="003658C7">
      <w:pPr>
        <w:pStyle w:val="Obsah2"/>
        <w:tabs>
          <w:tab w:val="left" w:pos="720"/>
        </w:tabs>
        <w:rPr>
          <w:ins w:id="109" w:author="Svarova, Tereza" w:date="2020-05-14T09:13:00Z"/>
          <w:szCs w:val="22"/>
        </w:rPr>
      </w:pPr>
      <w:ins w:id="110" w:author="Svarova, Tereza" w:date="2020-05-14T09:13:00Z">
        <w:r w:rsidRPr="00180DC1">
          <w:rPr>
            <w:rStyle w:val="Hypertextovodkaz"/>
          </w:rPr>
          <w:fldChar w:fldCharType="begin"/>
        </w:r>
        <w:r w:rsidRPr="00180DC1">
          <w:rPr>
            <w:rStyle w:val="Hypertextovodkaz"/>
          </w:rPr>
          <w:instrText xml:space="preserve"> </w:instrText>
        </w:r>
        <w:r>
          <w:instrText>HYPERLINK \l "_Toc40340037"</w:instrText>
        </w:r>
        <w:r w:rsidRPr="00180DC1">
          <w:rPr>
            <w:rStyle w:val="Hypertextovodkaz"/>
          </w:rPr>
          <w:instrText xml:space="preserve"> </w:instrText>
        </w:r>
        <w:r w:rsidRPr="00180DC1">
          <w:rPr>
            <w:rStyle w:val="Hypertextovodkaz"/>
          </w:rPr>
          <w:fldChar w:fldCharType="separate"/>
        </w:r>
        <w:r w:rsidRPr="00180DC1">
          <w:rPr>
            <w:rStyle w:val="Hypertextovodkaz"/>
          </w:rPr>
          <w:t>c.1)</w:t>
        </w:r>
        <w:r w:rsidRPr="00655E72">
          <w:rPr>
            <w:szCs w:val="22"/>
          </w:rPr>
          <w:tab/>
        </w:r>
        <w:r w:rsidRPr="00180DC1">
          <w:rPr>
            <w:rStyle w:val="Hypertextovodkaz"/>
          </w:rPr>
          <w:t>návrh urbanistické koncepce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_Toc40340037 \h </w:instrText>
        </w:r>
      </w:ins>
      <w:r>
        <w:rPr>
          <w:webHidden/>
        </w:rPr>
      </w:r>
      <w:r>
        <w:rPr>
          <w:webHidden/>
        </w:rPr>
        <w:fldChar w:fldCharType="separate"/>
      </w:r>
      <w:ins w:id="111" w:author="jetel" w:date="2021-04-01T08:27:00Z">
        <w:r w:rsidR="00D035FD">
          <w:rPr>
            <w:webHidden/>
          </w:rPr>
          <w:t>6</w:t>
        </w:r>
      </w:ins>
      <w:ins w:id="112" w:author="Svarova, Tereza" w:date="2020-05-14T09:13:00Z">
        <w:r>
          <w:rPr>
            <w:webHidden/>
          </w:rPr>
          <w:fldChar w:fldCharType="end"/>
        </w:r>
        <w:r w:rsidRPr="00180DC1">
          <w:rPr>
            <w:rStyle w:val="Hypertextovodkaz"/>
          </w:rPr>
          <w:fldChar w:fldCharType="end"/>
        </w:r>
      </w:ins>
    </w:p>
    <w:p w14:paraId="796C64AA" w14:textId="707A9CBA" w:rsidR="003658C7" w:rsidRPr="00655E72" w:rsidRDefault="003658C7">
      <w:pPr>
        <w:pStyle w:val="Obsah2"/>
        <w:tabs>
          <w:tab w:val="left" w:pos="720"/>
        </w:tabs>
        <w:rPr>
          <w:ins w:id="113" w:author="Svarova, Tereza" w:date="2020-05-14T09:13:00Z"/>
          <w:szCs w:val="22"/>
        </w:rPr>
      </w:pPr>
      <w:ins w:id="114" w:author="Svarova, Tereza" w:date="2020-05-14T09:13:00Z">
        <w:r w:rsidRPr="00180DC1">
          <w:rPr>
            <w:rStyle w:val="Hypertextovodkaz"/>
          </w:rPr>
          <w:fldChar w:fldCharType="begin"/>
        </w:r>
        <w:r w:rsidRPr="00180DC1">
          <w:rPr>
            <w:rStyle w:val="Hypertextovodkaz"/>
          </w:rPr>
          <w:instrText xml:space="preserve"> </w:instrText>
        </w:r>
        <w:r>
          <w:instrText>HYPERLINK \l "_Toc40340044"</w:instrText>
        </w:r>
        <w:r w:rsidRPr="00180DC1">
          <w:rPr>
            <w:rStyle w:val="Hypertextovodkaz"/>
          </w:rPr>
          <w:instrText xml:space="preserve"> </w:instrText>
        </w:r>
        <w:r w:rsidRPr="00180DC1">
          <w:rPr>
            <w:rStyle w:val="Hypertextovodkaz"/>
          </w:rPr>
          <w:fldChar w:fldCharType="separate"/>
        </w:r>
        <w:r w:rsidRPr="00180DC1">
          <w:rPr>
            <w:rStyle w:val="Hypertextovodkaz"/>
          </w:rPr>
          <w:t>c.2)</w:t>
        </w:r>
        <w:r w:rsidRPr="00655E72">
          <w:rPr>
            <w:szCs w:val="22"/>
          </w:rPr>
          <w:tab/>
        </w:r>
        <w:r w:rsidRPr="00180DC1">
          <w:rPr>
            <w:rStyle w:val="Hypertextovodkaz"/>
          </w:rPr>
          <w:t>vymezení zastavitelných ploch a koridorů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_Toc40340044 \h </w:instrText>
        </w:r>
      </w:ins>
      <w:r>
        <w:rPr>
          <w:webHidden/>
        </w:rPr>
      </w:r>
      <w:r>
        <w:rPr>
          <w:webHidden/>
        </w:rPr>
        <w:fldChar w:fldCharType="separate"/>
      </w:r>
      <w:ins w:id="115" w:author="jetel" w:date="2021-04-01T08:27:00Z">
        <w:r w:rsidR="00D035FD">
          <w:rPr>
            <w:webHidden/>
          </w:rPr>
          <w:t>6</w:t>
        </w:r>
      </w:ins>
      <w:ins w:id="116" w:author="Svarova, Tereza" w:date="2020-05-14T09:13:00Z">
        <w:r>
          <w:rPr>
            <w:webHidden/>
          </w:rPr>
          <w:fldChar w:fldCharType="end"/>
        </w:r>
        <w:r w:rsidRPr="00180DC1">
          <w:rPr>
            <w:rStyle w:val="Hypertextovodkaz"/>
          </w:rPr>
          <w:fldChar w:fldCharType="end"/>
        </w:r>
      </w:ins>
    </w:p>
    <w:p w14:paraId="4E5EBB87" w14:textId="43268155" w:rsidR="003658C7" w:rsidRPr="00655E72" w:rsidRDefault="003658C7">
      <w:pPr>
        <w:pStyle w:val="Obsah2"/>
        <w:tabs>
          <w:tab w:val="left" w:pos="720"/>
        </w:tabs>
        <w:rPr>
          <w:ins w:id="117" w:author="Svarova, Tereza" w:date="2020-05-14T09:13:00Z"/>
          <w:szCs w:val="22"/>
        </w:rPr>
      </w:pPr>
      <w:ins w:id="118" w:author="Svarova, Tereza" w:date="2020-05-14T09:13:00Z">
        <w:r w:rsidRPr="00180DC1">
          <w:rPr>
            <w:rStyle w:val="Hypertextovodkaz"/>
          </w:rPr>
          <w:fldChar w:fldCharType="begin"/>
        </w:r>
        <w:r w:rsidRPr="00180DC1">
          <w:rPr>
            <w:rStyle w:val="Hypertextovodkaz"/>
          </w:rPr>
          <w:instrText xml:space="preserve"> </w:instrText>
        </w:r>
        <w:r>
          <w:instrText>HYPERLINK \l "_Toc40340045"</w:instrText>
        </w:r>
        <w:r w:rsidRPr="00180DC1">
          <w:rPr>
            <w:rStyle w:val="Hypertextovodkaz"/>
          </w:rPr>
          <w:instrText xml:space="preserve"> </w:instrText>
        </w:r>
        <w:r w:rsidRPr="00180DC1">
          <w:rPr>
            <w:rStyle w:val="Hypertextovodkaz"/>
          </w:rPr>
          <w:fldChar w:fldCharType="separate"/>
        </w:r>
        <w:r w:rsidRPr="00180DC1">
          <w:rPr>
            <w:rStyle w:val="Hypertextovodkaz"/>
          </w:rPr>
          <w:t>c.3)</w:t>
        </w:r>
        <w:r w:rsidRPr="00655E72">
          <w:rPr>
            <w:szCs w:val="22"/>
          </w:rPr>
          <w:tab/>
        </w:r>
        <w:r w:rsidRPr="00180DC1">
          <w:rPr>
            <w:rStyle w:val="Hypertextovodkaz"/>
          </w:rPr>
          <w:t>vymezení ploch přestavby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_Toc40340045 \h </w:instrText>
        </w:r>
      </w:ins>
      <w:r>
        <w:rPr>
          <w:webHidden/>
        </w:rPr>
      </w:r>
      <w:r>
        <w:rPr>
          <w:webHidden/>
        </w:rPr>
        <w:fldChar w:fldCharType="separate"/>
      </w:r>
      <w:ins w:id="119" w:author="jetel" w:date="2021-04-01T08:27:00Z">
        <w:r w:rsidR="00D035FD">
          <w:rPr>
            <w:webHidden/>
          </w:rPr>
          <w:t>7</w:t>
        </w:r>
      </w:ins>
      <w:ins w:id="120" w:author="Windows User" w:date="2021-03-23T13:55:00Z">
        <w:del w:id="121" w:author="jetel" w:date="2021-04-01T08:27:00Z">
          <w:r w:rsidR="00AE351B" w:rsidDel="00D035FD">
            <w:rPr>
              <w:webHidden/>
            </w:rPr>
            <w:delText>7</w:delText>
          </w:r>
        </w:del>
      </w:ins>
      <w:ins w:id="122" w:author="Tereza" w:date="2020-05-25T16:10:00Z">
        <w:del w:id="123" w:author="jetel" w:date="2021-04-01T08:27:00Z">
          <w:r w:rsidR="008222AD" w:rsidDel="00D035FD">
            <w:rPr>
              <w:webHidden/>
            </w:rPr>
            <w:delText>7</w:delText>
          </w:r>
        </w:del>
      </w:ins>
      <w:ins w:id="124" w:author="Svarova, Tereza" w:date="2020-05-14T09:13:00Z">
        <w:del w:id="125" w:author="jetel" w:date="2021-04-01T08:27:00Z">
          <w:r w:rsidDel="00D035FD">
            <w:rPr>
              <w:webHidden/>
            </w:rPr>
            <w:delText>6</w:delText>
          </w:r>
        </w:del>
        <w:r>
          <w:rPr>
            <w:webHidden/>
          </w:rPr>
          <w:fldChar w:fldCharType="end"/>
        </w:r>
        <w:r w:rsidRPr="00180DC1">
          <w:rPr>
            <w:rStyle w:val="Hypertextovodkaz"/>
          </w:rPr>
          <w:fldChar w:fldCharType="end"/>
        </w:r>
      </w:ins>
    </w:p>
    <w:p w14:paraId="234D07EE" w14:textId="2566C90F" w:rsidR="003658C7" w:rsidRPr="00655E72" w:rsidRDefault="003658C7">
      <w:pPr>
        <w:pStyle w:val="Obsah2"/>
        <w:tabs>
          <w:tab w:val="left" w:pos="720"/>
        </w:tabs>
        <w:rPr>
          <w:ins w:id="126" w:author="Svarova, Tereza" w:date="2020-05-14T09:13:00Z"/>
          <w:szCs w:val="22"/>
        </w:rPr>
      </w:pPr>
      <w:ins w:id="127" w:author="Svarova, Tereza" w:date="2020-05-14T09:13:00Z">
        <w:r w:rsidRPr="00180DC1">
          <w:rPr>
            <w:rStyle w:val="Hypertextovodkaz"/>
          </w:rPr>
          <w:fldChar w:fldCharType="begin"/>
        </w:r>
        <w:r w:rsidRPr="00180DC1">
          <w:rPr>
            <w:rStyle w:val="Hypertextovodkaz"/>
          </w:rPr>
          <w:instrText xml:space="preserve"> </w:instrText>
        </w:r>
        <w:r>
          <w:instrText>HYPERLINK \l "_Toc40340049"</w:instrText>
        </w:r>
        <w:r w:rsidRPr="00180DC1">
          <w:rPr>
            <w:rStyle w:val="Hypertextovodkaz"/>
          </w:rPr>
          <w:instrText xml:space="preserve"> </w:instrText>
        </w:r>
        <w:r w:rsidRPr="00180DC1">
          <w:rPr>
            <w:rStyle w:val="Hypertextovodkaz"/>
          </w:rPr>
          <w:fldChar w:fldCharType="separate"/>
        </w:r>
        <w:r w:rsidRPr="00180DC1">
          <w:rPr>
            <w:rStyle w:val="Hypertextovodkaz"/>
          </w:rPr>
          <w:t>c.4)</w:t>
        </w:r>
        <w:r w:rsidRPr="00655E72">
          <w:rPr>
            <w:szCs w:val="22"/>
          </w:rPr>
          <w:tab/>
        </w:r>
        <w:r w:rsidRPr="00180DC1">
          <w:rPr>
            <w:rStyle w:val="Hypertextovodkaz"/>
          </w:rPr>
          <w:t>vymezení ploch změn v nezastavěném území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_Toc40340049 \h </w:instrText>
        </w:r>
      </w:ins>
      <w:r>
        <w:rPr>
          <w:webHidden/>
        </w:rPr>
      </w:r>
      <w:r>
        <w:rPr>
          <w:webHidden/>
        </w:rPr>
        <w:fldChar w:fldCharType="separate"/>
      </w:r>
      <w:ins w:id="128" w:author="jetel" w:date="2021-04-01T08:27:00Z">
        <w:r w:rsidR="00D035FD">
          <w:rPr>
            <w:webHidden/>
          </w:rPr>
          <w:t>7</w:t>
        </w:r>
      </w:ins>
      <w:ins w:id="129" w:author="Windows User" w:date="2021-03-23T13:55:00Z">
        <w:del w:id="130" w:author="jetel" w:date="2021-04-01T08:27:00Z">
          <w:r w:rsidR="00AE351B" w:rsidDel="00D035FD">
            <w:rPr>
              <w:webHidden/>
            </w:rPr>
            <w:delText>7</w:delText>
          </w:r>
        </w:del>
      </w:ins>
      <w:ins w:id="131" w:author="Tereza" w:date="2020-05-25T16:10:00Z">
        <w:del w:id="132" w:author="jetel" w:date="2021-04-01T08:27:00Z">
          <w:r w:rsidR="008222AD" w:rsidDel="00D035FD">
            <w:rPr>
              <w:webHidden/>
            </w:rPr>
            <w:delText>7</w:delText>
          </w:r>
        </w:del>
      </w:ins>
      <w:ins w:id="133" w:author="Svarova, Tereza" w:date="2020-05-14T09:13:00Z">
        <w:del w:id="134" w:author="jetel" w:date="2021-04-01T08:27:00Z">
          <w:r w:rsidDel="00D035FD">
            <w:rPr>
              <w:webHidden/>
            </w:rPr>
            <w:delText>7</w:delText>
          </w:r>
        </w:del>
        <w:r>
          <w:rPr>
            <w:webHidden/>
          </w:rPr>
          <w:fldChar w:fldCharType="end"/>
        </w:r>
        <w:r w:rsidRPr="00180DC1">
          <w:rPr>
            <w:rStyle w:val="Hypertextovodkaz"/>
          </w:rPr>
          <w:fldChar w:fldCharType="end"/>
        </w:r>
      </w:ins>
    </w:p>
    <w:p w14:paraId="5D35FFCA" w14:textId="6415320B" w:rsidR="003658C7" w:rsidRPr="00655E72" w:rsidRDefault="003658C7">
      <w:pPr>
        <w:pStyle w:val="Obsah1"/>
        <w:tabs>
          <w:tab w:val="left" w:pos="480"/>
        </w:tabs>
        <w:rPr>
          <w:ins w:id="135" w:author="Svarova, Tereza" w:date="2020-05-14T09:13:00Z"/>
          <w:b w:val="0"/>
        </w:rPr>
      </w:pPr>
      <w:ins w:id="136" w:author="Svarova, Tereza" w:date="2020-05-14T09:13:00Z">
        <w:r w:rsidRPr="00180DC1">
          <w:rPr>
            <w:rStyle w:val="Hypertextovodkaz"/>
          </w:rPr>
          <w:fldChar w:fldCharType="begin"/>
        </w:r>
        <w:r w:rsidRPr="00180DC1">
          <w:rPr>
            <w:rStyle w:val="Hypertextovodkaz"/>
          </w:rPr>
          <w:instrText xml:space="preserve"> </w:instrText>
        </w:r>
        <w:r>
          <w:instrText>HYPERLINK \l "_Toc40340055"</w:instrText>
        </w:r>
        <w:r w:rsidRPr="00180DC1">
          <w:rPr>
            <w:rStyle w:val="Hypertextovodkaz"/>
          </w:rPr>
          <w:instrText xml:space="preserve"> </w:instrText>
        </w:r>
        <w:r w:rsidRPr="00180DC1">
          <w:rPr>
            <w:rStyle w:val="Hypertextovodkaz"/>
          </w:rPr>
          <w:fldChar w:fldCharType="separate"/>
        </w:r>
        <w:r w:rsidRPr="00180DC1">
          <w:rPr>
            <w:rStyle w:val="Hypertextovodkaz"/>
          </w:rPr>
          <w:t>d)</w:t>
        </w:r>
        <w:r w:rsidRPr="00655E72">
          <w:rPr>
            <w:b w:val="0"/>
          </w:rPr>
          <w:tab/>
        </w:r>
        <w:r w:rsidRPr="00180DC1">
          <w:rPr>
            <w:rStyle w:val="Hypertextovodkaz"/>
          </w:rPr>
          <w:t>koncepce veřejné infrastruktury, včetně podmínek pro její umísťování, vymezení ploch a koridorů pro veřejnou infrastrukturu včetně stanovení podmínek pro jejich využití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_Toc40340055 \h </w:instrText>
        </w:r>
      </w:ins>
      <w:r>
        <w:rPr>
          <w:webHidden/>
        </w:rPr>
      </w:r>
      <w:r>
        <w:rPr>
          <w:webHidden/>
        </w:rPr>
        <w:fldChar w:fldCharType="separate"/>
      </w:r>
      <w:ins w:id="137" w:author="jetel" w:date="2021-04-01T08:27:00Z">
        <w:r w:rsidR="00D035FD">
          <w:rPr>
            <w:webHidden/>
          </w:rPr>
          <w:t>8</w:t>
        </w:r>
      </w:ins>
      <w:ins w:id="138" w:author="Windows User" w:date="2021-03-23T13:55:00Z">
        <w:del w:id="139" w:author="jetel" w:date="2021-04-01T08:27:00Z">
          <w:r w:rsidR="00AE351B" w:rsidDel="00D035FD">
            <w:rPr>
              <w:webHidden/>
            </w:rPr>
            <w:delText>8</w:delText>
          </w:r>
        </w:del>
      </w:ins>
      <w:ins w:id="140" w:author="Tereza" w:date="2020-05-25T16:10:00Z">
        <w:del w:id="141" w:author="jetel" w:date="2021-04-01T08:27:00Z">
          <w:r w:rsidR="008222AD" w:rsidDel="00D035FD">
            <w:rPr>
              <w:webHidden/>
            </w:rPr>
            <w:delText>8</w:delText>
          </w:r>
        </w:del>
      </w:ins>
      <w:ins w:id="142" w:author="Svarova, Tereza" w:date="2020-05-14T09:13:00Z">
        <w:del w:id="143" w:author="jetel" w:date="2021-04-01T08:27:00Z">
          <w:r w:rsidDel="00D035FD">
            <w:rPr>
              <w:webHidden/>
            </w:rPr>
            <w:delText>7</w:delText>
          </w:r>
        </w:del>
        <w:r>
          <w:rPr>
            <w:webHidden/>
          </w:rPr>
          <w:fldChar w:fldCharType="end"/>
        </w:r>
        <w:r w:rsidRPr="00180DC1">
          <w:rPr>
            <w:rStyle w:val="Hypertextovodkaz"/>
          </w:rPr>
          <w:fldChar w:fldCharType="end"/>
        </w:r>
      </w:ins>
    </w:p>
    <w:p w14:paraId="7BA2C969" w14:textId="23F80D72" w:rsidR="003658C7" w:rsidRPr="00655E72" w:rsidRDefault="003658C7">
      <w:pPr>
        <w:pStyle w:val="Obsah2"/>
        <w:tabs>
          <w:tab w:val="left" w:pos="720"/>
        </w:tabs>
        <w:rPr>
          <w:ins w:id="144" w:author="Svarova, Tereza" w:date="2020-05-14T09:13:00Z"/>
          <w:szCs w:val="22"/>
        </w:rPr>
      </w:pPr>
      <w:ins w:id="145" w:author="Svarova, Tereza" w:date="2020-05-14T09:13:00Z">
        <w:r w:rsidRPr="00180DC1">
          <w:rPr>
            <w:rStyle w:val="Hypertextovodkaz"/>
          </w:rPr>
          <w:fldChar w:fldCharType="begin"/>
        </w:r>
        <w:r w:rsidRPr="00180DC1">
          <w:rPr>
            <w:rStyle w:val="Hypertextovodkaz"/>
          </w:rPr>
          <w:instrText xml:space="preserve"> </w:instrText>
        </w:r>
        <w:r>
          <w:instrText>HYPERLINK \l "_Toc40340056"</w:instrText>
        </w:r>
        <w:r w:rsidRPr="00180DC1">
          <w:rPr>
            <w:rStyle w:val="Hypertextovodkaz"/>
          </w:rPr>
          <w:instrText xml:space="preserve"> </w:instrText>
        </w:r>
        <w:r w:rsidRPr="00180DC1">
          <w:rPr>
            <w:rStyle w:val="Hypertextovodkaz"/>
          </w:rPr>
          <w:fldChar w:fldCharType="separate"/>
        </w:r>
        <w:r w:rsidRPr="00180DC1">
          <w:rPr>
            <w:rStyle w:val="Hypertextovodkaz"/>
          </w:rPr>
          <w:t>d.1)</w:t>
        </w:r>
        <w:r w:rsidRPr="00655E72">
          <w:rPr>
            <w:szCs w:val="22"/>
          </w:rPr>
          <w:tab/>
        </w:r>
        <w:r w:rsidRPr="00180DC1">
          <w:rPr>
            <w:rStyle w:val="Hypertextovodkaz"/>
          </w:rPr>
          <w:t>dopravní infrastruktura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_Toc40340056 \h </w:instrText>
        </w:r>
      </w:ins>
      <w:r>
        <w:rPr>
          <w:webHidden/>
        </w:rPr>
      </w:r>
      <w:r>
        <w:rPr>
          <w:webHidden/>
        </w:rPr>
        <w:fldChar w:fldCharType="separate"/>
      </w:r>
      <w:ins w:id="146" w:author="jetel" w:date="2021-04-01T08:27:00Z">
        <w:r w:rsidR="00D035FD">
          <w:rPr>
            <w:webHidden/>
          </w:rPr>
          <w:t>8</w:t>
        </w:r>
      </w:ins>
      <w:ins w:id="147" w:author="Windows User" w:date="2021-03-23T13:55:00Z">
        <w:del w:id="148" w:author="jetel" w:date="2021-04-01T08:27:00Z">
          <w:r w:rsidR="00AE351B" w:rsidDel="00D035FD">
            <w:rPr>
              <w:webHidden/>
            </w:rPr>
            <w:delText>8</w:delText>
          </w:r>
        </w:del>
      </w:ins>
      <w:ins w:id="149" w:author="Tereza" w:date="2020-05-25T16:10:00Z">
        <w:del w:id="150" w:author="jetel" w:date="2021-04-01T08:27:00Z">
          <w:r w:rsidR="008222AD" w:rsidDel="00D035FD">
            <w:rPr>
              <w:webHidden/>
            </w:rPr>
            <w:delText>8</w:delText>
          </w:r>
        </w:del>
      </w:ins>
      <w:ins w:id="151" w:author="Svarova, Tereza" w:date="2020-05-14T09:13:00Z">
        <w:del w:id="152" w:author="jetel" w:date="2021-04-01T08:27:00Z">
          <w:r w:rsidDel="00D035FD">
            <w:rPr>
              <w:webHidden/>
            </w:rPr>
            <w:delText>7</w:delText>
          </w:r>
        </w:del>
        <w:r>
          <w:rPr>
            <w:webHidden/>
          </w:rPr>
          <w:fldChar w:fldCharType="end"/>
        </w:r>
        <w:r w:rsidRPr="00180DC1">
          <w:rPr>
            <w:rStyle w:val="Hypertextovodkaz"/>
          </w:rPr>
          <w:fldChar w:fldCharType="end"/>
        </w:r>
      </w:ins>
    </w:p>
    <w:p w14:paraId="2F15C9F7" w14:textId="7311993D" w:rsidR="003658C7" w:rsidRPr="00655E72" w:rsidRDefault="003658C7">
      <w:pPr>
        <w:pStyle w:val="Obsah2"/>
        <w:tabs>
          <w:tab w:val="left" w:pos="720"/>
        </w:tabs>
        <w:rPr>
          <w:ins w:id="153" w:author="Svarova, Tereza" w:date="2020-05-14T09:13:00Z"/>
          <w:szCs w:val="22"/>
        </w:rPr>
      </w:pPr>
      <w:ins w:id="154" w:author="Svarova, Tereza" w:date="2020-05-14T09:13:00Z">
        <w:r w:rsidRPr="00180DC1">
          <w:rPr>
            <w:rStyle w:val="Hypertextovodkaz"/>
          </w:rPr>
          <w:fldChar w:fldCharType="begin"/>
        </w:r>
        <w:r w:rsidRPr="00180DC1">
          <w:rPr>
            <w:rStyle w:val="Hypertextovodkaz"/>
          </w:rPr>
          <w:instrText xml:space="preserve"> </w:instrText>
        </w:r>
        <w:r>
          <w:instrText>HYPERLINK \l "_Toc40340058"</w:instrText>
        </w:r>
        <w:r w:rsidRPr="00180DC1">
          <w:rPr>
            <w:rStyle w:val="Hypertextovodkaz"/>
          </w:rPr>
          <w:instrText xml:space="preserve"> </w:instrText>
        </w:r>
        <w:r w:rsidRPr="00180DC1">
          <w:rPr>
            <w:rStyle w:val="Hypertextovodkaz"/>
          </w:rPr>
          <w:fldChar w:fldCharType="separate"/>
        </w:r>
        <w:r w:rsidRPr="00180DC1">
          <w:rPr>
            <w:rStyle w:val="Hypertextovodkaz"/>
          </w:rPr>
          <w:t>d.2)</w:t>
        </w:r>
        <w:r w:rsidRPr="00655E72">
          <w:rPr>
            <w:szCs w:val="22"/>
          </w:rPr>
          <w:tab/>
        </w:r>
        <w:r w:rsidRPr="00180DC1">
          <w:rPr>
            <w:rStyle w:val="Hypertextovodkaz"/>
          </w:rPr>
          <w:t>technická infrastruktura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_Toc40340058 \h </w:instrText>
        </w:r>
      </w:ins>
      <w:r>
        <w:rPr>
          <w:webHidden/>
        </w:rPr>
      </w:r>
      <w:r>
        <w:rPr>
          <w:webHidden/>
        </w:rPr>
        <w:fldChar w:fldCharType="separate"/>
      </w:r>
      <w:ins w:id="155" w:author="jetel" w:date="2021-04-01T08:27:00Z">
        <w:r w:rsidR="00D035FD">
          <w:rPr>
            <w:webHidden/>
          </w:rPr>
          <w:t>8</w:t>
        </w:r>
      </w:ins>
      <w:ins w:id="156" w:author="Windows User" w:date="2021-03-23T13:55:00Z">
        <w:del w:id="157" w:author="jetel" w:date="2021-04-01T08:27:00Z">
          <w:r w:rsidR="00AE351B" w:rsidDel="00D035FD">
            <w:rPr>
              <w:webHidden/>
            </w:rPr>
            <w:delText>8</w:delText>
          </w:r>
        </w:del>
      </w:ins>
      <w:ins w:id="158" w:author="Tereza" w:date="2020-05-25T16:10:00Z">
        <w:del w:id="159" w:author="jetel" w:date="2021-04-01T08:27:00Z">
          <w:r w:rsidR="008222AD" w:rsidDel="00D035FD">
            <w:rPr>
              <w:webHidden/>
            </w:rPr>
            <w:delText>8</w:delText>
          </w:r>
        </w:del>
      </w:ins>
      <w:ins w:id="160" w:author="Svarova, Tereza" w:date="2020-05-14T09:13:00Z">
        <w:del w:id="161" w:author="jetel" w:date="2021-04-01T08:27:00Z">
          <w:r w:rsidDel="00D035FD">
            <w:rPr>
              <w:webHidden/>
            </w:rPr>
            <w:delText>7</w:delText>
          </w:r>
        </w:del>
        <w:r>
          <w:rPr>
            <w:webHidden/>
          </w:rPr>
          <w:fldChar w:fldCharType="end"/>
        </w:r>
        <w:r w:rsidRPr="00180DC1">
          <w:rPr>
            <w:rStyle w:val="Hypertextovodkaz"/>
          </w:rPr>
          <w:fldChar w:fldCharType="end"/>
        </w:r>
      </w:ins>
    </w:p>
    <w:p w14:paraId="71F1D647" w14:textId="37F68589" w:rsidR="003658C7" w:rsidRPr="00655E72" w:rsidRDefault="003658C7">
      <w:pPr>
        <w:pStyle w:val="Obsah2"/>
        <w:tabs>
          <w:tab w:val="left" w:pos="720"/>
        </w:tabs>
        <w:rPr>
          <w:ins w:id="162" w:author="Svarova, Tereza" w:date="2020-05-14T09:13:00Z"/>
          <w:szCs w:val="22"/>
        </w:rPr>
      </w:pPr>
      <w:ins w:id="163" w:author="Svarova, Tereza" w:date="2020-05-14T09:13:00Z">
        <w:r w:rsidRPr="00180DC1">
          <w:rPr>
            <w:rStyle w:val="Hypertextovodkaz"/>
          </w:rPr>
          <w:fldChar w:fldCharType="begin"/>
        </w:r>
        <w:r w:rsidRPr="00180DC1">
          <w:rPr>
            <w:rStyle w:val="Hypertextovodkaz"/>
          </w:rPr>
          <w:instrText xml:space="preserve"> </w:instrText>
        </w:r>
        <w:r>
          <w:instrText>HYPERLINK \l "_Toc40340060"</w:instrText>
        </w:r>
        <w:r w:rsidRPr="00180DC1">
          <w:rPr>
            <w:rStyle w:val="Hypertextovodkaz"/>
          </w:rPr>
          <w:instrText xml:space="preserve"> </w:instrText>
        </w:r>
        <w:r w:rsidRPr="00180DC1">
          <w:rPr>
            <w:rStyle w:val="Hypertextovodkaz"/>
          </w:rPr>
          <w:fldChar w:fldCharType="separate"/>
        </w:r>
        <w:r w:rsidRPr="00180DC1">
          <w:rPr>
            <w:rStyle w:val="Hypertextovodkaz"/>
          </w:rPr>
          <w:t>d.3)</w:t>
        </w:r>
        <w:r w:rsidRPr="00655E72">
          <w:rPr>
            <w:szCs w:val="22"/>
          </w:rPr>
          <w:tab/>
        </w:r>
        <w:r w:rsidRPr="00180DC1">
          <w:rPr>
            <w:rStyle w:val="Hypertextovodkaz"/>
          </w:rPr>
          <w:t>občanské vybavení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_Toc40340060 \h </w:instrText>
        </w:r>
      </w:ins>
      <w:r>
        <w:rPr>
          <w:webHidden/>
        </w:rPr>
      </w:r>
      <w:r>
        <w:rPr>
          <w:webHidden/>
        </w:rPr>
        <w:fldChar w:fldCharType="separate"/>
      </w:r>
      <w:ins w:id="164" w:author="jetel" w:date="2021-04-01T08:27:00Z">
        <w:r w:rsidR="00D035FD">
          <w:rPr>
            <w:webHidden/>
          </w:rPr>
          <w:t>9</w:t>
        </w:r>
      </w:ins>
      <w:ins w:id="165" w:author="Windows User" w:date="2021-03-23T13:55:00Z">
        <w:del w:id="166" w:author="jetel" w:date="2021-04-01T08:27:00Z">
          <w:r w:rsidR="00AE351B" w:rsidDel="00D035FD">
            <w:rPr>
              <w:webHidden/>
            </w:rPr>
            <w:delText>9</w:delText>
          </w:r>
        </w:del>
      </w:ins>
      <w:ins w:id="167" w:author="Tereza" w:date="2020-05-25T16:10:00Z">
        <w:del w:id="168" w:author="jetel" w:date="2021-04-01T08:27:00Z">
          <w:r w:rsidR="008222AD" w:rsidDel="00D035FD">
            <w:rPr>
              <w:webHidden/>
            </w:rPr>
            <w:delText>9</w:delText>
          </w:r>
        </w:del>
      </w:ins>
      <w:ins w:id="169" w:author="Svarova, Tereza" w:date="2020-05-14T09:13:00Z">
        <w:del w:id="170" w:author="jetel" w:date="2021-04-01T08:27:00Z">
          <w:r w:rsidDel="00D035FD">
            <w:rPr>
              <w:webHidden/>
            </w:rPr>
            <w:delText>8</w:delText>
          </w:r>
        </w:del>
        <w:r>
          <w:rPr>
            <w:webHidden/>
          </w:rPr>
          <w:fldChar w:fldCharType="end"/>
        </w:r>
        <w:r w:rsidRPr="00180DC1">
          <w:rPr>
            <w:rStyle w:val="Hypertextovodkaz"/>
          </w:rPr>
          <w:fldChar w:fldCharType="end"/>
        </w:r>
      </w:ins>
    </w:p>
    <w:p w14:paraId="65B661EB" w14:textId="144A94CA" w:rsidR="003658C7" w:rsidRPr="00655E72" w:rsidRDefault="003658C7">
      <w:pPr>
        <w:pStyle w:val="Obsah2"/>
        <w:tabs>
          <w:tab w:val="left" w:pos="720"/>
        </w:tabs>
        <w:rPr>
          <w:ins w:id="171" w:author="Svarova, Tereza" w:date="2020-05-14T09:13:00Z"/>
          <w:szCs w:val="22"/>
        </w:rPr>
      </w:pPr>
      <w:ins w:id="172" w:author="Svarova, Tereza" w:date="2020-05-14T09:13:00Z">
        <w:r w:rsidRPr="00180DC1">
          <w:rPr>
            <w:rStyle w:val="Hypertextovodkaz"/>
          </w:rPr>
          <w:fldChar w:fldCharType="begin"/>
        </w:r>
        <w:r w:rsidRPr="00180DC1">
          <w:rPr>
            <w:rStyle w:val="Hypertextovodkaz"/>
          </w:rPr>
          <w:instrText xml:space="preserve"> </w:instrText>
        </w:r>
        <w:r>
          <w:instrText>HYPERLINK \l "_Toc40340061"</w:instrText>
        </w:r>
        <w:r w:rsidRPr="00180DC1">
          <w:rPr>
            <w:rStyle w:val="Hypertextovodkaz"/>
          </w:rPr>
          <w:instrText xml:space="preserve"> </w:instrText>
        </w:r>
        <w:r w:rsidRPr="00180DC1">
          <w:rPr>
            <w:rStyle w:val="Hypertextovodkaz"/>
          </w:rPr>
          <w:fldChar w:fldCharType="separate"/>
        </w:r>
        <w:r w:rsidRPr="00180DC1">
          <w:rPr>
            <w:rStyle w:val="Hypertextovodkaz"/>
          </w:rPr>
          <w:t>d.4)</w:t>
        </w:r>
        <w:r w:rsidRPr="00655E72">
          <w:rPr>
            <w:szCs w:val="22"/>
          </w:rPr>
          <w:tab/>
        </w:r>
        <w:r w:rsidRPr="00180DC1">
          <w:rPr>
            <w:rStyle w:val="Hypertextovodkaz"/>
          </w:rPr>
          <w:t>veřejná prostranství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_Toc40340061 \h </w:instrText>
        </w:r>
      </w:ins>
      <w:r>
        <w:rPr>
          <w:webHidden/>
        </w:rPr>
      </w:r>
      <w:r>
        <w:rPr>
          <w:webHidden/>
        </w:rPr>
        <w:fldChar w:fldCharType="separate"/>
      </w:r>
      <w:ins w:id="173" w:author="jetel" w:date="2021-04-01T08:27:00Z">
        <w:r w:rsidR="00D035FD">
          <w:rPr>
            <w:webHidden/>
          </w:rPr>
          <w:t>9</w:t>
        </w:r>
      </w:ins>
      <w:ins w:id="174" w:author="Windows User" w:date="2021-03-23T13:55:00Z">
        <w:del w:id="175" w:author="jetel" w:date="2021-04-01T08:27:00Z">
          <w:r w:rsidR="00AE351B" w:rsidDel="00D035FD">
            <w:rPr>
              <w:webHidden/>
            </w:rPr>
            <w:delText>9</w:delText>
          </w:r>
        </w:del>
      </w:ins>
      <w:ins w:id="176" w:author="Tereza" w:date="2020-05-25T16:10:00Z">
        <w:del w:id="177" w:author="jetel" w:date="2021-04-01T08:27:00Z">
          <w:r w:rsidR="008222AD" w:rsidDel="00D035FD">
            <w:rPr>
              <w:webHidden/>
            </w:rPr>
            <w:delText>9</w:delText>
          </w:r>
        </w:del>
      </w:ins>
      <w:ins w:id="178" w:author="Svarova, Tereza" w:date="2020-05-14T09:13:00Z">
        <w:del w:id="179" w:author="jetel" w:date="2021-04-01T08:27:00Z">
          <w:r w:rsidDel="00D035FD">
            <w:rPr>
              <w:webHidden/>
            </w:rPr>
            <w:delText>8</w:delText>
          </w:r>
        </w:del>
        <w:r>
          <w:rPr>
            <w:webHidden/>
          </w:rPr>
          <w:fldChar w:fldCharType="end"/>
        </w:r>
        <w:r w:rsidRPr="00180DC1">
          <w:rPr>
            <w:rStyle w:val="Hypertextovodkaz"/>
          </w:rPr>
          <w:fldChar w:fldCharType="end"/>
        </w:r>
      </w:ins>
    </w:p>
    <w:p w14:paraId="20D76597" w14:textId="46186253" w:rsidR="003658C7" w:rsidRPr="00655E72" w:rsidRDefault="003658C7">
      <w:pPr>
        <w:pStyle w:val="Obsah1"/>
        <w:tabs>
          <w:tab w:val="left" w:pos="480"/>
        </w:tabs>
        <w:rPr>
          <w:ins w:id="180" w:author="Svarova, Tereza" w:date="2020-05-14T09:13:00Z"/>
          <w:b w:val="0"/>
        </w:rPr>
      </w:pPr>
      <w:ins w:id="181" w:author="Svarova, Tereza" w:date="2020-05-14T09:13:00Z">
        <w:r w:rsidRPr="00180DC1">
          <w:rPr>
            <w:rStyle w:val="Hypertextovodkaz"/>
          </w:rPr>
          <w:fldChar w:fldCharType="begin"/>
        </w:r>
        <w:r w:rsidRPr="00180DC1">
          <w:rPr>
            <w:rStyle w:val="Hypertextovodkaz"/>
          </w:rPr>
          <w:instrText xml:space="preserve"> </w:instrText>
        </w:r>
        <w:r>
          <w:instrText>HYPERLINK \l "_Toc40340063"</w:instrText>
        </w:r>
        <w:r w:rsidRPr="00180DC1">
          <w:rPr>
            <w:rStyle w:val="Hypertextovodkaz"/>
          </w:rPr>
          <w:instrText xml:space="preserve"> </w:instrText>
        </w:r>
        <w:r w:rsidRPr="00180DC1">
          <w:rPr>
            <w:rStyle w:val="Hypertextovodkaz"/>
          </w:rPr>
          <w:fldChar w:fldCharType="separate"/>
        </w:r>
        <w:r w:rsidRPr="00180DC1">
          <w:rPr>
            <w:rStyle w:val="Hypertextovodkaz"/>
          </w:rPr>
          <w:t>e)</w:t>
        </w:r>
        <w:r w:rsidRPr="00655E72">
          <w:rPr>
            <w:b w:val="0"/>
          </w:rPr>
          <w:tab/>
        </w:r>
        <w:r w:rsidRPr="00180DC1">
          <w:rPr>
            <w:rStyle w:val="Hypertextovodkaz"/>
          </w:rPr>
          <w:t>koncepce uspořádání krajiny, včetně vymezení ploch a stanovení podmínek pro změny v jejich využití, územní systém ekologické stability, prostupnost krajiny, protierozní opatření, ochranu před povodněmi, rekreaci, dobývaní nerostů a podobně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_Toc40340063 \h </w:instrText>
        </w:r>
      </w:ins>
      <w:r>
        <w:rPr>
          <w:webHidden/>
        </w:rPr>
      </w:r>
      <w:r>
        <w:rPr>
          <w:webHidden/>
        </w:rPr>
        <w:fldChar w:fldCharType="separate"/>
      </w:r>
      <w:ins w:id="182" w:author="jetel" w:date="2021-04-01T08:27:00Z">
        <w:r w:rsidR="00D035FD">
          <w:rPr>
            <w:webHidden/>
          </w:rPr>
          <w:t>10</w:t>
        </w:r>
      </w:ins>
      <w:ins w:id="183" w:author="Windows User" w:date="2021-03-23T13:55:00Z">
        <w:del w:id="184" w:author="jetel" w:date="2021-04-01T08:27:00Z">
          <w:r w:rsidR="00AE351B" w:rsidDel="00D035FD">
            <w:rPr>
              <w:webHidden/>
            </w:rPr>
            <w:delText>10</w:delText>
          </w:r>
        </w:del>
      </w:ins>
      <w:ins w:id="185" w:author="Tereza" w:date="2020-05-25T16:10:00Z">
        <w:del w:id="186" w:author="jetel" w:date="2021-04-01T08:27:00Z">
          <w:r w:rsidR="008222AD" w:rsidDel="00D035FD">
            <w:rPr>
              <w:webHidden/>
            </w:rPr>
            <w:delText>10</w:delText>
          </w:r>
        </w:del>
      </w:ins>
      <w:ins w:id="187" w:author="Svarova, Tereza" w:date="2020-05-14T09:13:00Z">
        <w:del w:id="188" w:author="jetel" w:date="2021-04-01T08:27:00Z">
          <w:r w:rsidDel="00D035FD">
            <w:rPr>
              <w:webHidden/>
            </w:rPr>
            <w:delText>8</w:delText>
          </w:r>
        </w:del>
        <w:r>
          <w:rPr>
            <w:webHidden/>
          </w:rPr>
          <w:fldChar w:fldCharType="end"/>
        </w:r>
        <w:r w:rsidRPr="00180DC1">
          <w:rPr>
            <w:rStyle w:val="Hypertextovodkaz"/>
          </w:rPr>
          <w:fldChar w:fldCharType="end"/>
        </w:r>
      </w:ins>
    </w:p>
    <w:p w14:paraId="026116F2" w14:textId="5B9D7A1C" w:rsidR="003658C7" w:rsidRPr="00655E72" w:rsidRDefault="003658C7">
      <w:pPr>
        <w:pStyle w:val="Obsah2"/>
        <w:tabs>
          <w:tab w:val="left" w:pos="720"/>
        </w:tabs>
        <w:rPr>
          <w:ins w:id="189" w:author="Svarova, Tereza" w:date="2020-05-14T09:13:00Z"/>
          <w:szCs w:val="22"/>
        </w:rPr>
      </w:pPr>
      <w:ins w:id="190" w:author="Svarova, Tereza" w:date="2020-05-14T09:13:00Z">
        <w:r w:rsidRPr="00180DC1">
          <w:rPr>
            <w:rStyle w:val="Hypertextovodkaz"/>
          </w:rPr>
          <w:fldChar w:fldCharType="begin"/>
        </w:r>
        <w:r w:rsidRPr="00180DC1">
          <w:rPr>
            <w:rStyle w:val="Hypertextovodkaz"/>
          </w:rPr>
          <w:instrText xml:space="preserve"> </w:instrText>
        </w:r>
        <w:r>
          <w:instrText>HYPERLINK \l "_Toc40340064"</w:instrText>
        </w:r>
        <w:r w:rsidRPr="00180DC1">
          <w:rPr>
            <w:rStyle w:val="Hypertextovodkaz"/>
          </w:rPr>
          <w:instrText xml:space="preserve"> </w:instrText>
        </w:r>
        <w:r w:rsidRPr="00180DC1">
          <w:rPr>
            <w:rStyle w:val="Hypertextovodkaz"/>
          </w:rPr>
          <w:fldChar w:fldCharType="separate"/>
        </w:r>
        <w:r w:rsidRPr="00180DC1">
          <w:rPr>
            <w:rStyle w:val="Hypertextovodkaz"/>
          </w:rPr>
          <w:t>e.1)</w:t>
        </w:r>
        <w:r w:rsidRPr="00655E72">
          <w:rPr>
            <w:szCs w:val="22"/>
          </w:rPr>
          <w:tab/>
        </w:r>
        <w:r w:rsidRPr="00180DC1">
          <w:rPr>
            <w:rStyle w:val="Hypertextovodkaz"/>
          </w:rPr>
          <w:t>návrh koncepce uspořádání krajiny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_Toc40340064 \h </w:instrText>
        </w:r>
      </w:ins>
      <w:r>
        <w:rPr>
          <w:webHidden/>
        </w:rPr>
      </w:r>
      <w:r>
        <w:rPr>
          <w:webHidden/>
        </w:rPr>
        <w:fldChar w:fldCharType="separate"/>
      </w:r>
      <w:ins w:id="191" w:author="jetel" w:date="2021-04-01T08:27:00Z">
        <w:r w:rsidR="00D035FD">
          <w:rPr>
            <w:webHidden/>
          </w:rPr>
          <w:t>10</w:t>
        </w:r>
      </w:ins>
      <w:ins w:id="192" w:author="Windows User" w:date="2021-03-23T13:55:00Z">
        <w:del w:id="193" w:author="jetel" w:date="2021-04-01T08:27:00Z">
          <w:r w:rsidR="00AE351B" w:rsidDel="00D035FD">
            <w:rPr>
              <w:webHidden/>
            </w:rPr>
            <w:delText>10</w:delText>
          </w:r>
        </w:del>
      </w:ins>
      <w:ins w:id="194" w:author="Tereza" w:date="2020-05-25T16:10:00Z">
        <w:del w:id="195" w:author="jetel" w:date="2021-04-01T08:27:00Z">
          <w:r w:rsidR="008222AD" w:rsidDel="00D035FD">
            <w:rPr>
              <w:webHidden/>
            </w:rPr>
            <w:delText>10</w:delText>
          </w:r>
        </w:del>
      </w:ins>
      <w:ins w:id="196" w:author="Svarova, Tereza" w:date="2020-05-14T09:13:00Z">
        <w:del w:id="197" w:author="jetel" w:date="2021-04-01T08:27:00Z">
          <w:r w:rsidDel="00D035FD">
            <w:rPr>
              <w:webHidden/>
            </w:rPr>
            <w:delText>8</w:delText>
          </w:r>
        </w:del>
        <w:r>
          <w:rPr>
            <w:webHidden/>
          </w:rPr>
          <w:fldChar w:fldCharType="end"/>
        </w:r>
        <w:r w:rsidRPr="00180DC1">
          <w:rPr>
            <w:rStyle w:val="Hypertextovodkaz"/>
          </w:rPr>
          <w:fldChar w:fldCharType="end"/>
        </w:r>
      </w:ins>
    </w:p>
    <w:p w14:paraId="61B9E128" w14:textId="2F7B4DBD" w:rsidR="003658C7" w:rsidRPr="00655E72" w:rsidRDefault="003658C7">
      <w:pPr>
        <w:pStyle w:val="Obsah2"/>
        <w:tabs>
          <w:tab w:val="left" w:pos="720"/>
        </w:tabs>
        <w:rPr>
          <w:ins w:id="198" w:author="Svarova, Tereza" w:date="2020-05-14T09:13:00Z"/>
          <w:szCs w:val="22"/>
        </w:rPr>
      </w:pPr>
      <w:ins w:id="199" w:author="Svarova, Tereza" w:date="2020-05-14T09:13:00Z">
        <w:r w:rsidRPr="00180DC1">
          <w:rPr>
            <w:rStyle w:val="Hypertextovodkaz"/>
          </w:rPr>
          <w:fldChar w:fldCharType="begin"/>
        </w:r>
        <w:r w:rsidRPr="00180DC1">
          <w:rPr>
            <w:rStyle w:val="Hypertextovodkaz"/>
          </w:rPr>
          <w:instrText xml:space="preserve"> </w:instrText>
        </w:r>
        <w:r>
          <w:instrText>HYPERLINK \l "_Toc40340065"</w:instrText>
        </w:r>
        <w:r w:rsidRPr="00180DC1">
          <w:rPr>
            <w:rStyle w:val="Hypertextovodkaz"/>
          </w:rPr>
          <w:instrText xml:space="preserve"> </w:instrText>
        </w:r>
        <w:r w:rsidRPr="00180DC1">
          <w:rPr>
            <w:rStyle w:val="Hypertextovodkaz"/>
          </w:rPr>
          <w:fldChar w:fldCharType="separate"/>
        </w:r>
        <w:r w:rsidRPr="00180DC1">
          <w:rPr>
            <w:rStyle w:val="Hypertextovodkaz"/>
          </w:rPr>
          <w:t>e.2)</w:t>
        </w:r>
        <w:r w:rsidRPr="00655E72">
          <w:rPr>
            <w:szCs w:val="22"/>
          </w:rPr>
          <w:tab/>
        </w:r>
        <w:r w:rsidRPr="00180DC1">
          <w:rPr>
            <w:rStyle w:val="Hypertextovodkaz"/>
          </w:rPr>
          <w:t>návrh systému ÚSES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_Toc40340065 \h </w:instrText>
        </w:r>
      </w:ins>
      <w:r>
        <w:rPr>
          <w:webHidden/>
        </w:rPr>
      </w:r>
      <w:r>
        <w:rPr>
          <w:webHidden/>
        </w:rPr>
        <w:fldChar w:fldCharType="separate"/>
      </w:r>
      <w:ins w:id="200" w:author="jetel" w:date="2021-04-01T08:27:00Z">
        <w:r w:rsidR="00D035FD">
          <w:rPr>
            <w:webHidden/>
          </w:rPr>
          <w:t>10</w:t>
        </w:r>
      </w:ins>
      <w:ins w:id="201" w:author="Windows User" w:date="2021-03-23T13:55:00Z">
        <w:del w:id="202" w:author="jetel" w:date="2021-04-01T08:27:00Z">
          <w:r w:rsidR="00AE351B" w:rsidDel="00D035FD">
            <w:rPr>
              <w:webHidden/>
            </w:rPr>
            <w:delText>10</w:delText>
          </w:r>
        </w:del>
      </w:ins>
      <w:ins w:id="203" w:author="Tereza" w:date="2020-05-25T16:10:00Z">
        <w:del w:id="204" w:author="jetel" w:date="2021-04-01T08:27:00Z">
          <w:r w:rsidR="008222AD" w:rsidDel="00D035FD">
            <w:rPr>
              <w:webHidden/>
            </w:rPr>
            <w:delText>10</w:delText>
          </w:r>
        </w:del>
      </w:ins>
      <w:ins w:id="205" w:author="Svarova, Tereza" w:date="2020-05-14T09:13:00Z">
        <w:del w:id="206" w:author="jetel" w:date="2021-04-01T08:27:00Z">
          <w:r w:rsidDel="00D035FD">
            <w:rPr>
              <w:webHidden/>
            </w:rPr>
            <w:delText>8</w:delText>
          </w:r>
        </w:del>
        <w:r>
          <w:rPr>
            <w:webHidden/>
          </w:rPr>
          <w:fldChar w:fldCharType="end"/>
        </w:r>
        <w:r w:rsidRPr="00180DC1">
          <w:rPr>
            <w:rStyle w:val="Hypertextovodkaz"/>
          </w:rPr>
          <w:fldChar w:fldCharType="end"/>
        </w:r>
      </w:ins>
    </w:p>
    <w:p w14:paraId="32FFB1EC" w14:textId="552934FE" w:rsidR="003658C7" w:rsidRPr="00655E72" w:rsidRDefault="003658C7">
      <w:pPr>
        <w:pStyle w:val="Obsah2"/>
        <w:tabs>
          <w:tab w:val="left" w:pos="720"/>
        </w:tabs>
        <w:rPr>
          <w:ins w:id="207" w:author="Svarova, Tereza" w:date="2020-05-14T09:13:00Z"/>
          <w:szCs w:val="22"/>
        </w:rPr>
      </w:pPr>
      <w:ins w:id="208" w:author="Svarova, Tereza" w:date="2020-05-14T09:13:00Z">
        <w:r w:rsidRPr="00180DC1">
          <w:rPr>
            <w:rStyle w:val="Hypertextovodkaz"/>
          </w:rPr>
          <w:fldChar w:fldCharType="begin"/>
        </w:r>
        <w:r w:rsidRPr="00180DC1">
          <w:rPr>
            <w:rStyle w:val="Hypertextovodkaz"/>
          </w:rPr>
          <w:instrText xml:space="preserve"> </w:instrText>
        </w:r>
        <w:r>
          <w:instrText>HYPERLINK \l "_Toc40340066"</w:instrText>
        </w:r>
        <w:r w:rsidRPr="00180DC1">
          <w:rPr>
            <w:rStyle w:val="Hypertextovodkaz"/>
          </w:rPr>
          <w:instrText xml:space="preserve"> </w:instrText>
        </w:r>
        <w:r w:rsidRPr="00180DC1">
          <w:rPr>
            <w:rStyle w:val="Hypertextovodkaz"/>
          </w:rPr>
          <w:fldChar w:fldCharType="separate"/>
        </w:r>
        <w:r w:rsidRPr="00180DC1">
          <w:rPr>
            <w:rStyle w:val="Hypertextovodkaz"/>
          </w:rPr>
          <w:t>e.3)</w:t>
        </w:r>
        <w:r w:rsidRPr="00655E72">
          <w:rPr>
            <w:szCs w:val="22"/>
          </w:rPr>
          <w:tab/>
        </w:r>
        <w:r w:rsidRPr="00180DC1">
          <w:rPr>
            <w:rStyle w:val="Hypertextovodkaz"/>
          </w:rPr>
          <w:t>prostupnost krajiny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_Toc40340066 \h </w:instrText>
        </w:r>
      </w:ins>
      <w:r>
        <w:rPr>
          <w:webHidden/>
        </w:rPr>
      </w:r>
      <w:r>
        <w:rPr>
          <w:webHidden/>
        </w:rPr>
        <w:fldChar w:fldCharType="separate"/>
      </w:r>
      <w:ins w:id="209" w:author="jetel" w:date="2021-04-01T08:27:00Z">
        <w:r w:rsidR="00D035FD">
          <w:rPr>
            <w:webHidden/>
          </w:rPr>
          <w:t>10</w:t>
        </w:r>
      </w:ins>
      <w:ins w:id="210" w:author="Windows User" w:date="2021-03-23T13:55:00Z">
        <w:del w:id="211" w:author="jetel" w:date="2021-04-01T08:27:00Z">
          <w:r w:rsidR="00AE351B" w:rsidDel="00D035FD">
            <w:rPr>
              <w:webHidden/>
            </w:rPr>
            <w:delText>10</w:delText>
          </w:r>
        </w:del>
      </w:ins>
      <w:ins w:id="212" w:author="Tereza" w:date="2020-05-25T16:10:00Z">
        <w:del w:id="213" w:author="jetel" w:date="2021-04-01T08:27:00Z">
          <w:r w:rsidR="008222AD" w:rsidDel="00D035FD">
            <w:rPr>
              <w:webHidden/>
            </w:rPr>
            <w:delText>10</w:delText>
          </w:r>
        </w:del>
      </w:ins>
      <w:ins w:id="214" w:author="Svarova, Tereza" w:date="2020-05-14T09:13:00Z">
        <w:del w:id="215" w:author="jetel" w:date="2021-04-01T08:27:00Z">
          <w:r w:rsidDel="00D035FD">
            <w:rPr>
              <w:webHidden/>
            </w:rPr>
            <w:delText>8</w:delText>
          </w:r>
        </w:del>
        <w:r>
          <w:rPr>
            <w:webHidden/>
          </w:rPr>
          <w:fldChar w:fldCharType="end"/>
        </w:r>
        <w:r w:rsidRPr="00180DC1">
          <w:rPr>
            <w:rStyle w:val="Hypertextovodkaz"/>
          </w:rPr>
          <w:fldChar w:fldCharType="end"/>
        </w:r>
      </w:ins>
    </w:p>
    <w:p w14:paraId="165974EB" w14:textId="24512EF0" w:rsidR="003658C7" w:rsidRPr="00655E72" w:rsidRDefault="003658C7">
      <w:pPr>
        <w:pStyle w:val="Obsah2"/>
        <w:tabs>
          <w:tab w:val="left" w:pos="720"/>
        </w:tabs>
        <w:rPr>
          <w:ins w:id="216" w:author="Svarova, Tereza" w:date="2020-05-14T09:13:00Z"/>
          <w:szCs w:val="22"/>
        </w:rPr>
      </w:pPr>
      <w:ins w:id="217" w:author="Svarova, Tereza" w:date="2020-05-14T09:13:00Z">
        <w:r w:rsidRPr="00180DC1">
          <w:rPr>
            <w:rStyle w:val="Hypertextovodkaz"/>
          </w:rPr>
          <w:fldChar w:fldCharType="begin"/>
        </w:r>
        <w:r w:rsidRPr="00180DC1">
          <w:rPr>
            <w:rStyle w:val="Hypertextovodkaz"/>
          </w:rPr>
          <w:instrText xml:space="preserve"> </w:instrText>
        </w:r>
        <w:r>
          <w:instrText>HYPERLINK \l "_Toc40340067"</w:instrText>
        </w:r>
        <w:r w:rsidRPr="00180DC1">
          <w:rPr>
            <w:rStyle w:val="Hypertextovodkaz"/>
          </w:rPr>
          <w:instrText xml:space="preserve"> </w:instrText>
        </w:r>
        <w:r w:rsidRPr="00180DC1">
          <w:rPr>
            <w:rStyle w:val="Hypertextovodkaz"/>
          </w:rPr>
          <w:fldChar w:fldCharType="separate"/>
        </w:r>
        <w:r w:rsidRPr="00180DC1">
          <w:rPr>
            <w:rStyle w:val="Hypertextovodkaz"/>
          </w:rPr>
          <w:t>e.4)</w:t>
        </w:r>
        <w:r w:rsidRPr="00655E72">
          <w:rPr>
            <w:szCs w:val="22"/>
          </w:rPr>
          <w:tab/>
        </w:r>
        <w:r w:rsidRPr="00180DC1">
          <w:rPr>
            <w:rStyle w:val="Hypertextovodkaz"/>
          </w:rPr>
          <w:t>protierozní opatření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_Toc40340067 \h </w:instrText>
        </w:r>
      </w:ins>
      <w:r>
        <w:rPr>
          <w:webHidden/>
        </w:rPr>
      </w:r>
      <w:r>
        <w:rPr>
          <w:webHidden/>
        </w:rPr>
        <w:fldChar w:fldCharType="separate"/>
      </w:r>
      <w:ins w:id="218" w:author="jetel" w:date="2021-04-01T08:27:00Z">
        <w:r w:rsidR="00D035FD">
          <w:rPr>
            <w:webHidden/>
          </w:rPr>
          <w:t>10</w:t>
        </w:r>
      </w:ins>
      <w:ins w:id="219" w:author="Windows User" w:date="2021-03-23T13:55:00Z">
        <w:del w:id="220" w:author="jetel" w:date="2021-04-01T08:27:00Z">
          <w:r w:rsidR="00AE351B" w:rsidDel="00D035FD">
            <w:rPr>
              <w:webHidden/>
            </w:rPr>
            <w:delText>10</w:delText>
          </w:r>
        </w:del>
      </w:ins>
      <w:ins w:id="221" w:author="Tereza" w:date="2020-05-25T16:10:00Z">
        <w:del w:id="222" w:author="jetel" w:date="2021-04-01T08:27:00Z">
          <w:r w:rsidR="008222AD" w:rsidDel="00D035FD">
            <w:rPr>
              <w:webHidden/>
            </w:rPr>
            <w:delText>10</w:delText>
          </w:r>
        </w:del>
      </w:ins>
      <w:ins w:id="223" w:author="Svarova, Tereza" w:date="2020-05-14T09:13:00Z">
        <w:del w:id="224" w:author="jetel" w:date="2021-04-01T08:27:00Z">
          <w:r w:rsidDel="00D035FD">
            <w:rPr>
              <w:webHidden/>
            </w:rPr>
            <w:delText>8</w:delText>
          </w:r>
        </w:del>
        <w:r>
          <w:rPr>
            <w:webHidden/>
          </w:rPr>
          <w:fldChar w:fldCharType="end"/>
        </w:r>
        <w:r w:rsidRPr="00180DC1">
          <w:rPr>
            <w:rStyle w:val="Hypertextovodkaz"/>
          </w:rPr>
          <w:fldChar w:fldCharType="end"/>
        </w:r>
      </w:ins>
    </w:p>
    <w:p w14:paraId="00E7081C" w14:textId="7A1C476B" w:rsidR="003658C7" w:rsidRPr="00655E72" w:rsidRDefault="003658C7">
      <w:pPr>
        <w:pStyle w:val="Obsah2"/>
        <w:tabs>
          <w:tab w:val="left" w:pos="720"/>
        </w:tabs>
        <w:rPr>
          <w:ins w:id="225" w:author="Svarova, Tereza" w:date="2020-05-14T09:13:00Z"/>
          <w:szCs w:val="22"/>
        </w:rPr>
      </w:pPr>
      <w:ins w:id="226" w:author="Svarova, Tereza" w:date="2020-05-14T09:13:00Z">
        <w:r w:rsidRPr="00180DC1">
          <w:rPr>
            <w:rStyle w:val="Hypertextovodkaz"/>
          </w:rPr>
          <w:fldChar w:fldCharType="begin"/>
        </w:r>
        <w:r w:rsidRPr="00180DC1">
          <w:rPr>
            <w:rStyle w:val="Hypertextovodkaz"/>
          </w:rPr>
          <w:instrText xml:space="preserve"> </w:instrText>
        </w:r>
        <w:r>
          <w:instrText>HYPERLINK \l "_Toc40340068"</w:instrText>
        </w:r>
        <w:r w:rsidRPr="00180DC1">
          <w:rPr>
            <w:rStyle w:val="Hypertextovodkaz"/>
          </w:rPr>
          <w:instrText xml:space="preserve"> </w:instrText>
        </w:r>
        <w:r w:rsidRPr="00180DC1">
          <w:rPr>
            <w:rStyle w:val="Hypertextovodkaz"/>
          </w:rPr>
          <w:fldChar w:fldCharType="separate"/>
        </w:r>
        <w:r w:rsidRPr="00180DC1">
          <w:rPr>
            <w:rStyle w:val="Hypertextovodkaz"/>
          </w:rPr>
          <w:t>e.5)</w:t>
        </w:r>
        <w:r w:rsidRPr="00655E72">
          <w:rPr>
            <w:szCs w:val="22"/>
          </w:rPr>
          <w:tab/>
        </w:r>
        <w:r w:rsidRPr="00180DC1">
          <w:rPr>
            <w:rStyle w:val="Hypertextovodkaz"/>
          </w:rPr>
          <w:t>vodní hospodářství a opatření proti povodním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_Toc40340068 \h </w:instrText>
        </w:r>
      </w:ins>
      <w:r>
        <w:rPr>
          <w:webHidden/>
        </w:rPr>
      </w:r>
      <w:r>
        <w:rPr>
          <w:webHidden/>
        </w:rPr>
        <w:fldChar w:fldCharType="separate"/>
      </w:r>
      <w:ins w:id="227" w:author="jetel" w:date="2021-04-01T08:27:00Z">
        <w:r w:rsidR="00D035FD">
          <w:rPr>
            <w:webHidden/>
          </w:rPr>
          <w:t>10</w:t>
        </w:r>
      </w:ins>
      <w:ins w:id="228" w:author="Windows User" w:date="2021-03-23T13:55:00Z">
        <w:del w:id="229" w:author="jetel" w:date="2021-04-01T08:27:00Z">
          <w:r w:rsidR="00AE351B" w:rsidDel="00D035FD">
            <w:rPr>
              <w:webHidden/>
            </w:rPr>
            <w:delText>10</w:delText>
          </w:r>
        </w:del>
      </w:ins>
      <w:ins w:id="230" w:author="Tereza" w:date="2020-05-25T16:10:00Z">
        <w:del w:id="231" w:author="jetel" w:date="2021-04-01T08:27:00Z">
          <w:r w:rsidR="008222AD" w:rsidDel="00D035FD">
            <w:rPr>
              <w:webHidden/>
            </w:rPr>
            <w:delText>10</w:delText>
          </w:r>
        </w:del>
      </w:ins>
      <w:ins w:id="232" w:author="Svarova, Tereza" w:date="2020-05-14T09:13:00Z">
        <w:del w:id="233" w:author="jetel" w:date="2021-04-01T08:27:00Z">
          <w:r w:rsidDel="00D035FD">
            <w:rPr>
              <w:webHidden/>
            </w:rPr>
            <w:delText>8</w:delText>
          </w:r>
        </w:del>
        <w:r>
          <w:rPr>
            <w:webHidden/>
          </w:rPr>
          <w:fldChar w:fldCharType="end"/>
        </w:r>
        <w:r w:rsidRPr="00180DC1">
          <w:rPr>
            <w:rStyle w:val="Hypertextovodkaz"/>
          </w:rPr>
          <w:fldChar w:fldCharType="end"/>
        </w:r>
      </w:ins>
    </w:p>
    <w:p w14:paraId="3A2EB825" w14:textId="7B99A534" w:rsidR="003658C7" w:rsidRPr="00655E72" w:rsidRDefault="003658C7">
      <w:pPr>
        <w:pStyle w:val="Obsah2"/>
        <w:tabs>
          <w:tab w:val="left" w:pos="720"/>
        </w:tabs>
        <w:rPr>
          <w:ins w:id="234" w:author="Svarova, Tereza" w:date="2020-05-14T09:13:00Z"/>
          <w:szCs w:val="22"/>
        </w:rPr>
      </w:pPr>
      <w:ins w:id="235" w:author="Svarova, Tereza" w:date="2020-05-14T09:13:00Z">
        <w:r w:rsidRPr="00180DC1">
          <w:rPr>
            <w:rStyle w:val="Hypertextovodkaz"/>
          </w:rPr>
          <w:fldChar w:fldCharType="begin"/>
        </w:r>
        <w:r w:rsidRPr="00180DC1">
          <w:rPr>
            <w:rStyle w:val="Hypertextovodkaz"/>
          </w:rPr>
          <w:instrText xml:space="preserve"> </w:instrText>
        </w:r>
        <w:r>
          <w:instrText>HYPERLINK \l "_Toc40340069"</w:instrText>
        </w:r>
        <w:r w:rsidRPr="00180DC1">
          <w:rPr>
            <w:rStyle w:val="Hypertextovodkaz"/>
          </w:rPr>
          <w:instrText xml:space="preserve"> </w:instrText>
        </w:r>
        <w:r w:rsidRPr="00180DC1">
          <w:rPr>
            <w:rStyle w:val="Hypertextovodkaz"/>
          </w:rPr>
          <w:fldChar w:fldCharType="separate"/>
        </w:r>
        <w:r w:rsidRPr="00180DC1">
          <w:rPr>
            <w:rStyle w:val="Hypertextovodkaz"/>
          </w:rPr>
          <w:t>e.6)</w:t>
        </w:r>
        <w:r w:rsidRPr="00655E72">
          <w:rPr>
            <w:szCs w:val="22"/>
          </w:rPr>
          <w:tab/>
        </w:r>
        <w:r w:rsidRPr="00180DC1">
          <w:rPr>
            <w:rStyle w:val="Hypertextovodkaz"/>
          </w:rPr>
          <w:t>koncepce rekreačního využívání krajiny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_Toc40340069 \h </w:instrText>
        </w:r>
      </w:ins>
      <w:r>
        <w:rPr>
          <w:webHidden/>
        </w:rPr>
      </w:r>
      <w:r>
        <w:rPr>
          <w:webHidden/>
        </w:rPr>
        <w:fldChar w:fldCharType="separate"/>
      </w:r>
      <w:ins w:id="236" w:author="jetel" w:date="2021-04-01T08:27:00Z">
        <w:r w:rsidR="00D035FD">
          <w:rPr>
            <w:webHidden/>
          </w:rPr>
          <w:t>10</w:t>
        </w:r>
      </w:ins>
      <w:ins w:id="237" w:author="Windows User" w:date="2021-03-23T13:55:00Z">
        <w:del w:id="238" w:author="jetel" w:date="2021-04-01T08:27:00Z">
          <w:r w:rsidR="00AE351B" w:rsidDel="00D035FD">
            <w:rPr>
              <w:webHidden/>
            </w:rPr>
            <w:delText>10</w:delText>
          </w:r>
        </w:del>
      </w:ins>
      <w:ins w:id="239" w:author="Tereza" w:date="2020-05-25T16:10:00Z">
        <w:del w:id="240" w:author="jetel" w:date="2021-04-01T08:27:00Z">
          <w:r w:rsidR="008222AD" w:rsidDel="00D035FD">
            <w:rPr>
              <w:webHidden/>
            </w:rPr>
            <w:delText>10</w:delText>
          </w:r>
        </w:del>
      </w:ins>
      <w:ins w:id="241" w:author="Svarova, Tereza" w:date="2020-05-14T09:13:00Z">
        <w:del w:id="242" w:author="jetel" w:date="2021-04-01T08:27:00Z">
          <w:r w:rsidDel="00D035FD">
            <w:rPr>
              <w:webHidden/>
            </w:rPr>
            <w:delText>8</w:delText>
          </w:r>
        </w:del>
        <w:r>
          <w:rPr>
            <w:webHidden/>
          </w:rPr>
          <w:fldChar w:fldCharType="end"/>
        </w:r>
        <w:r w:rsidRPr="00180DC1">
          <w:rPr>
            <w:rStyle w:val="Hypertextovodkaz"/>
          </w:rPr>
          <w:fldChar w:fldCharType="end"/>
        </w:r>
      </w:ins>
    </w:p>
    <w:p w14:paraId="2D5B3018" w14:textId="1BFA64A4" w:rsidR="003658C7" w:rsidRPr="00655E72" w:rsidRDefault="003658C7">
      <w:pPr>
        <w:pStyle w:val="Obsah1"/>
        <w:tabs>
          <w:tab w:val="left" w:pos="480"/>
        </w:tabs>
        <w:rPr>
          <w:ins w:id="243" w:author="Svarova, Tereza" w:date="2020-05-14T09:13:00Z"/>
          <w:b w:val="0"/>
        </w:rPr>
      </w:pPr>
      <w:ins w:id="244" w:author="Svarova, Tereza" w:date="2020-05-14T09:13:00Z">
        <w:r w:rsidRPr="00180DC1">
          <w:rPr>
            <w:rStyle w:val="Hypertextovodkaz"/>
          </w:rPr>
          <w:fldChar w:fldCharType="begin"/>
        </w:r>
        <w:r w:rsidRPr="00180DC1">
          <w:rPr>
            <w:rStyle w:val="Hypertextovodkaz"/>
          </w:rPr>
          <w:instrText xml:space="preserve"> </w:instrText>
        </w:r>
        <w:r>
          <w:instrText>HYPERLINK \l "_Toc40340070"</w:instrText>
        </w:r>
        <w:r w:rsidRPr="00180DC1">
          <w:rPr>
            <w:rStyle w:val="Hypertextovodkaz"/>
          </w:rPr>
          <w:instrText xml:space="preserve"> </w:instrText>
        </w:r>
        <w:r w:rsidRPr="00180DC1">
          <w:rPr>
            <w:rStyle w:val="Hypertextovodkaz"/>
          </w:rPr>
          <w:fldChar w:fldCharType="separate"/>
        </w:r>
        <w:r w:rsidRPr="00180DC1">
          <w:rPr>
            <w:rStyle w:val="Hypertextovodkaz"/>
          </w:rPr>
          <w:t>f)</w:t>
        </w:r>
        <w:r w:rsidRPr="00655E72">
          <w:rPr>
            <w:b w:val="0"/>
          </w:rPr>
          <w:tab/>
        </w:r>
        <w:r w:rsidRPr="00180DC1">
          <w:rPr>
            <w:rStyle w:val="Hypertextovodkaz"/>
          </w:rPr>
          <w:t>stanovení podmínek pro využití ploch s rozdílným způsobem využití s určením převažujícího účelu využití (hlavní využití), pokud je možné jej stanovit, přípustného využití, nepřípustného využití (včetně stanovení, ve kterých plochách je vyloučeno umísťování staveb, zařízení a jiných opatření pro účely uvedené v § 18 odst. 5 stavebního zákona), popřípadě stanovení podmíněně přípustného využití těchto ploch a stanovení podmínek prostorového uspořádání, včetně základních podmínek ochrany krajinného rázu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_Toc40340070 \h </w:instrText>
        </w:r>
      </w:ins>
      <w:r>
        <w:rPr>
          <w:webHidden/>
        </w:rPr>
      </w:r>
      <w:r>
        <w:rPr>
          <w:webHidden/>
        </w:rPr>
        <w:fldChar w:fldCharType="separate"/>
      </w:r>
      <w:ins w:id="245" w:author="jetel" w:date="2021-04-01T08:27:00Z">
        <w:r w:rsidR="00D035FD">
          <w:rPr>
            <w:webHidden/>
          </w:rPr>
          <w:t>11</w:t>
        </w:r>
      </w:ins>
      <w:ins w:id="246" w:author="Windows User" w:date="2021-03-23T13:55:00Z">
        <w:del w:id="247" w:author="jetel" w:date="2021-04-01T08:27:00Z">
          <w:r w:rsidR="00AE351B" w:rsidDel="00D035FD">
            <w:rPr>
              <w:webHidden/>
            </w:rPr>
            <w:delText>11</w:delText>
          </w:r>
        </w:del>
      </w:ins>
      <w:ins w:id="248" w:author="Tereza" w:date="2020-05-25T16:10:00Z">
        <w:del w:id="249" w:author="jetel" w:date="2021-04-01T08:27:00Z">
          <w:r w:rsidR="008222AD" w:rsidDel="00D035FD">
            <w:rPr>
              <w:webHidden/>
            </w:rPr>
            <w:delText>11</w:delText>
          </w:r>
        </w:del>
      </w:ins>
      <w:ins w:id="250" w:author="Svarova, Tereza" w:date="2020-05-14T09:13:00Z">
        <w:del w:id="251" w:author="jetel" w:date="2021-04-01T08:27:00Z">
          <w:r w:rsidDel="00D035FD">
            <w:rPr>
              <w:webHidden/>
            </w:rPr>
            <w:delText>9</w:delText>
          </w:r>
        </w:del>
        <w:r>
          <w:rPr>
            <w:webHidden/>
          </w:rPr>
          <w:fldChar w:fldCharType="end"/>
        </w:r>
        <w:r w:rsidRPr="00180DC1">
          <w:rPr>
            <w:rStyle w:val="Hypertextovodkaz"/>
          </w:rPr>
          <w:fldChar w:fldCharType="end"/>
        </w:r>
      </w:ins>
    </w:p>
    <w:p w14:paraId="1E50E70E" w14:textId="6FE955BF" w:rsidR="003658C7" w:rsidRPr="00655E72" w:rsidRDefault="003658C7">
      <w:pPr>
        <w:pStyle w:val="Obsah1"/>
        <w:tabs>
          <w:tab w:val="left" w:pos="480"/>
        </w:tabs>
        <w:rPr>
          <w:ins w:id="252" w:author="Svarova, Tereza" w:date="2020-05-14T09:13:00Z"/>
          <w:b w:val="0"/>
        </w:rPr>
      </w:pPr>
      <w:ins w:id="253" w:author="Svarova, Tereza" w:date="2020-05-14T09:13:00Z">
        <w:r w:rsidRPr="00180DC1">
          <w:rPr>
            <w:rStyle w:val="Hypertextovodkaz"/>
          </w:rPr>
          <w:fldChar w:fldCharType="begin"/>
        </w:r>
        <w:r w:rsidRPr="00180DC1">
          <w:rPr>
            <w:rStyle w:val="Hypertextovodkaz"/>
          </w:rPr>
          <w:instrText xml:space="preserve"> </w:instrText>
        </w:r>
        <w:r>
          <w:instrText>HYPERLINK \l "_Toc40340074"</w:instrText>
        </w:r>
        <w:r w:rsidRPr="00180DC1">
          <w:rPr>
            <w:rStyle w:val="Hypertextovodkaz"/>
          </w:rPr>
          <w:instrText xml:space="preserve"> </w:instrText>
        </w:r>
        <w:r w:rsidRPr="00180DC1">
          <w:rPr>
            <w:rStyle w:val="Hypertextovodkaz"/>
          </w:rPr>
          <w:fldChar w:fldCharType="separate"/>
        </w:r>
        <w:r w:rsidRPr="00180DC1">
          <w:rPr>
            <w:rStyle w:val="Hypertextovodkaz"/>
          </w:rPr>
          <w:t>g)</w:t>
        </w:r>
        <w:r w:rsidRPr="00655E72">
          <w:rPr>
            <w:b w:val="0"/>
          </w:rPr>
          <w:tab/>
        </w:r>
        <w:r w:rsidRPr="00180DC1">
          <w:rPr>
            <w:rStyle w:val="Hypertextovodkaz"/>
          </w:rPr>
          <w:t>vymezení veřejně prospěšných staveb, veřejně prospěšných opatření, staveb a opatření k zajišťování obrany a bezpečnosti státu a ploch pro asanaci, pro která lze práva k pozemkům a stavbám vyvlastnit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_Toc40340074 \h </w:instrText>
        </w:r>
      </w:ins>
      <w:r>
        <w:rPr>
          <w:webHidden/>
        </w:rPr>
      </w:r>
      <w:r>
        <w:rPr>
          <w:webHidden/>
        </w:rPr>
        <w:fldChar w:fldCharType="separate"/>
      </w:r>
      <w:ins w:id="254" w:author="jetel" w:date="2021-04-01T08:27:00Z">
        <w:r w:rsidR="00D035FD">
          <w:rPr>
            <w:webHidden/>
          </w:rPr>
          <w:t>11</w:t>
        </w:r>
      </w:ins>
      <w:ins w:id="255" w:author="Windows User" w:date="2021-03-23T13:55:00Z">
        <w:del w:id="256" w:author="jetel" w:date="2021-04-01T08:27:00Z">
          <w:r w:rsidR="00AE351B" w:rsidDel="00D035FD">
            <w:rPr>
              <w:webHidden/>
            </w:rPr>
            <w:delText>11</w:delText>
          </w:r>
        </w:del>
      </w:ins>
      <w:ins w:id="257" w:author="Tereza" w:date="2020-05-25T16:10:00Z">
        <w:del w:id="258" w:author="jetel" w:date="2021-04-01T08:27:00Z">
          <w:r w:rsidR="008222AD" w:rsidDel="00D035FD">
            <w:rPr>
              <w:webHidden/>
            </w:rPr>
            <w:delText>11</w:delText>
          </w:r>
        </w:del>
      </w:ins>
      <w:ins w:id="259" w:author="Svarova, Tereza" w:date="2020-05-14T09:13:00Z">
        <w:del w:id="260" w:author="jetel" w:date="2021-04-01T08:27:00Z">
          <w:r w:rsidDel="00D035FD">
            <w:rPr>
              <w:webHidden/>
            </w:rPr>
            <w:delText>9</w:delText>
          </w:r>
        </w:del>
        <w:r>
          <w:rPr>
            <w:webHidden/>
          </w:rPr>
          <w:fldChar w:fldCharType="end"/>
        </w:r>
        <w:r w:rsidRPr="00180DC1">
          <w:rPr>
            <w:rStyle w:val="Hypertextovodkaz"/>
          </w:rPr>
          <w:fldChar w:fldCharType="end"/>
        </w:r>
      </w:ins>
    </w:p>
    <w:p w14:paraId="20BCD1DD" w14:textId="31DCC91B" w:rsidR="003658C7" w:rsidRPr="00655E72" w:rsidRDefault="003658C7">
      <w:pPr>
        <w:pStyle w:val="Obsah1"/>
        <w:tabs>
          <w:tab w:val="left" w:pos="480"/>
        </w:tabs>
        <w:rPr>
          <w:ins w:id="261" w:author="Svarova, Tereza" w:date="2020-05-14T09:13:00Z"/>
          <w:b w:val="0"/>
        </w:rPr>
      </w:pPr>
      <w:ins w:id="262" w:author="Svarova, Tereza" w:date="2020-05-14T09:13:00Z">
        <w:r w:rsidRPr="00180DC1">
          <w:rPr>
            <w:rStyle w:val="Hypertextovodkaz"/>
          </w:rPr>
          <w:fldChar w:fldCharType="begin"/>
        </w:r>
        <w:r w:rsidRPr="00180DC1">
          <w:rPr>
            <w:rStyle w:val="Hypertextovodkaz"/>
          </w:rPr>
          <w:instrText xml:space="preserve"> </w:instrText>
        </w:r>
        <w:r>
          <w:instrText>HYPERLINK \l "_Toc40340075"</w:instrText>
        </w:r>
        <w:r w:rsidRPr="00180DC1">
          <w:rPr>
            <w:rStyle w:val="Hypertextovodkaz"/>
          </w:rPr>
          <w:instrText xml:space="preserve"> </w:instrText>
        </w:r>
        <w:r w:rsidRPr="00180DC1">
          <w:rPr>
            <w:rStyle w:val="Hypertextovodkaz"/>
          </w:rPr>
          <w:fldChar w:fldCharType="separate"/>
        </w:r>
        <w:r w:rsidRPr="00180DC1">
          <w:rPr>
            <w:rStyle w:val="Hypertextovodkaz"/>
          </w:rPr>
          <w:t>h)</w:t>
        </w:r>
        <w:r w:rsidRPr="00655E72">
          <w:rPr>
            <w:b w:val="0"/>
          </w:rPr>
          <w:tab/>
        </w:r>
        <w:r w:rsidRPr="00180DC1">
          <w:rPr>
            <w:rStyle w:val="Hypertextovodkaz"/>
          </w:rPr>
          <w:t>vymezení veřejně prospěšných staveb a veřejných prostranství, pro které lze uplatnit předkupní právo, s uvedením v čí prospěch je předkupní právo zřizováno, parcelních čísel pozemků, názvu katastrálního území a případně dalších údajů podle §8 katastrálního zákona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_Toc40340075 \h </w:instrText>
        </w:r>
      </w:ins>
      <w:r>
        <w:rPr>
          <w:webHidden/>
        </w:rPr>
      </w:r>
      <w:r>
        <w:rPr>
          <w:webHidden/>
        </w:rPr>
        <w:fldChar w:fldCharType="separate"/>
      </w:r>
      <w:ins w:id="263" w:author="jetel" w:date="2021-04-01T08:27:00Z">
        <w:r w:rsidR="00D035FD">
          <w:rPr>
            <w:webHidden/>
          </w:rPr>
          <w:t>11</w:t>
        </w:r>
      </w:ins>
      <w:ins w:id="264" w:author="Windows User" w:date="2021-03-23T13:55:00Z">
        <w:del w:id="265" w:author="jetel" w:date="2021-04-01T08:27:00Z">
          <w:r w:rsidR="00AE351B" w:rsidDel="00D035FD">
            <w:rPr>
              <w:webHidden/>
            </w:rPr>
            <w:delText>11</w:delText>
          </w:r>
        </w:del>
      </w:ins>
      <w:ins w:id="266" w:author="Tereza" w:date="2020-05-25T16:10:00Z">
        <w:del w:id="267" w:author="jetel" w:date="2021-04-01T08:27:00Z">
          <w:r w:rsidR="008222AD" w:rsidDel="00D035FD">
            <w:rPr>
              <w:webHidden/>
            </w:rPr>
            <w:delText>11</w:delText>
          </w:r>
        </w:del>
      </w:ins>
      <w:ins w:id="268" w:author="Svarova, Tereza" w:date="2020-05-14T09:13:00Z">
        <w:del w:id="269" w:author="jetel" w:date="2021-04-01T08:27:00Z">
          <w:r w:rsidDel="00D035FD">
            <w:rPr>
              <w:webHidden/>
            </w:rPr>
            <w:delText>9</w:delText>
          </w:r>
        </w:del>
        <w:r>
          <w:rPr>
            <w:webHidden/>
          </w:rPr>
          <w:fldChar w:fldCharType="end"/>
        </w:r>
        <w:r w:rsidRPr="00180DC1">
          <w:rPr>
            <w:rStyle w:val="Hypertextovodkaz"/>
          </w:rPr>
          <w:fldChar w:fldCharType="end"/>
        </w:r>
      </w:ins>
    </w:p>
    <w:p w14:paraId="06CBD398" w14:textId="0F399D29" w:rsidR="003658C7" w:rsidRPr="00655E72" w:rsidRDefault="003658C7">
      <w:pPr>
        <w:pStyle w:val="Obsah1"/>
        <w:tabs>
          <w:tab w:val="left" w:pos="480"/>
        </w:tabs>
        <w:rPr>
          <w:ins w:id="270" w:author="Svarova, Tereza" w:date="2020-05-14T09:13:00Z"/>
          <w:b w:val="0"/>
        </w:rPr>
      </w:pPr>
      <w:ins w:id="271" w:author="Svarova, Tereza" w:date="2020-05-14T09:13:00Z">
        <w:r w:rsidRPr="00180DC1">
          <w:rPr>
            <w:rStyle w:val="Hypertextovodkaz"/>
          </w:rPr>
          <w:fldChar w:fldCharType="begin"/>
        </w:r>
        <w:r w:rsidRPr="00180DC1">
          <w:rPr>
            <w:rStyle w:val="Hypertextovodkaz"/>
          </w:rPr>
          <w:instrText xml:space="preserve"> </w:instrText>
        </w:r>
        <w:r>
          <w:instrText>HYPERLINK \l "_Toc40340076"</w:instrText>
        </w:r>
        <w:r w:rsidRPr="00180DC1">
          <w:rPr>
            <w:rStyle w:val="Hypertextovodkaz"/>
          </w:rPr>
          <w:instrText xml:space="preserve"> </w:instrText>
        </w:r>
        <w:r w:rsidRPr="00180DC1">
          <w:rPr>
            <w:rStyle w:val="Hypertextovodkaz"/>
          </w:rPr>
          <w:fldChar w:fldCharType="separate"/>
        </w:r>
        <w:r w:rsidRPr="00180DC1">
          <w:rPr>
            <w:rStyle w:val="Hypertextovodkaz"/>
          </w:rPr>
          <w:t>i)</w:t>
        </w:r>
        <w:r w:rsidRPr="00655E72">
          <w:rPr>
            <w:b w:val="0"/>
          </w:rPr>
          <w:tab/>
        </w:r>
        <w:r w:rsidRPr="00180DC1">
          <w:rPr>
            <w:rStyle w:val="Hypertextovodkaz"/>
          </w:rPr>
          <w:t>stanovení kompenzačních opatření podle § 50 odst. 6 stavebního zákona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_Toc40340076 \h </w:instrText>
        </w:r>
      </w:ins>
      <w:r>
        <w:rPr>
          <w:webHidden/>
        </w:rPr>
      </w:r>
      <w:r>
        <w:rPr>
          <w:webHidden/>
        </w:rPr>
        <w:fldChar w:fldCharType="separate"/>
      </w:r>
      <w:ins w:id="272" w:author="jetel" w:date="2021-04-01T08:27:00Z">
        <w:r w:rsidR="00D035FD">
          <w:rPr>
            <w:webHidden/>
          </w:rPr>
          <w:t>11</w:t>
        </w:r>
      </w:ins>
      <w:ins w:id="273" w:author="Windows User" w:date="2021-03-23T13:55:00Z">
        <w:del w:id="274" w:author="jetel" w:date="2021-04-01T08:27:00Z">
          <w:r w:rsidR="00AE351B" w:rsidDel="00D035FD">
            <w:rPr>
              <w:webHidden/>
            </w:rPr>
            <w:delText>11</w:delText>
          </w:r>
        </w:del>
      </w:ins>
      <w:ins w:id="275" w:author="Tereza" w:date="2020-05-25T16:10:00Z">
        <w:del w:id="276" w:author="jetel" w:date="2021-04-01T08:27:00Z">
          <w:r w:rsidR="008222AD" w:rsidDel="00D035FD">
            <w:rPr>
              <w:webHidden/>
            </w:rPr>
            <w:delText>11</w:delText>
          </w:r>
        </w:del>
      </w:ins>
      <w:ins w:id="277" w:author="Svarova, Tereza" w:date="2020-05-14T09:13:00Z">
        <w:del w:id="278" w:author="jetel" w:date="2021-04-01T08:27:00Z">
          <w:r w:rsidDel="00D035FD">
            <w:rPr>
              <w:webHidden/>
            </w:rPr>
            <w:delText>9</w:delText>
          </w:r>
        </w:del>
        <w:r>
          <w:rPr>
            <w:webHidden/>
          </w:rPr>
          <w:fldChar w:fldCharType="end"/>
        </w:r>
        <w:r w:rsidRPr="00180DC1">
          <w:rPr>
            <w:rStyle w:val="Hypertextovodkaz"/>
          </w:rPr>
          <w:fldChar w:fldCharType="end"/>
        </w:r>
      </w:ins>
    </w:p>
    <w:p w14:paraId="54812C8F" w14:textId="60B52251" w:rsidR="003658C7" w:rsidRPr="00655E72" w:rsidRDefault="003658C7">
      <w:pPr>
        <w:pStyle w:val="Obsah1"/>
        <w:tabs>
          <w:tab w:val="left" w:pos="480"/>
        </w:tabs>
        <w:rPr>
          <w:ins w:id="279" w:author="Svarova, Tereza" w:date="2020-05-14T09:13:00Z"/>
          <w:b w:val="0"/>
        </w:rPr>
      </w:pPr>
      <w:ins w:id="280" w:author="Svarova, Tereza" w:date="2020-05-14T09:13:00Z">
        <w:r w:rsidRPr="00180DC1">
          <w:rPr>
            <w:rStyle w:val="Hypertextovodkaz"/>
          </w:rPr>
          <w:fldChar w:fldCharType="begin"/>
        </w:r>
        <w:r w:rsidRPr="00180DC1">
          <w:rPr>
            <w:rStyle w:val="Hypertextovodkaz"/>
          </w:rPr>
          <w:instrText xml:space="preserve"> </w:instrText>
        </w:r>
        <w:r>
          <w:instrText>HYPERLINK \l "_Toc40340077"</w:instrText>
        </w:r>
        <w:r w:rsidRPr="00180DC1">
          <w:rPr>
            <w:rStyle w:val="Hypertextovodkaz"/>
          </w:rPr>
          <w:instrText xml:space="preserve"> </w:instrText>
        </w:r>
        <w:r w:rsidRPr="00180DC1">
          <w:rPr>
            <w:rStyle w:val="Hypertextovodkaz"/>
          </w:rPr>
          <w:fldChar w:fldCharType="separate"/>
        </w:r>
        <w:r w:rsidRPr="00180DC1">
          <w:rPr>
            <w:rStyle w:val="Hypertextovodkaz"/>
          </w:rPr>
          <w:t>j)</w:t>
        </w:r>
        <w:r w:rsidRPr="00655E72">
          <w:rPr>
            <w:b w:val="0"/>
          </w:rPr>
          <w:tab/>
        </w:r>
        <w:r w:rsidRPr="00180DC1">
          <w:rPr>
            <w:rStyle w:val="Hypertextovodkaz"/>
          </w:rPr>
          <w:t>vymezení ploch a koridorů územních rezerv a stanovení možného budoucího využití, včetně podmínek pro jeho prověření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_Toc40340077 \h </w:instrText>
        </w:r>
      </w:ins>
      <w:r>
        <w:rPr>
          <w:webHidden/>
        </w:rPr>
      </w:r>
      <w:r>
        <w:rPr>
          <w:webHidden/>
        </w:rPr>
        <w:fldChar w:fldCharType="separate"/>
      </w:r>
      <w:ins w:id="281" w:author="jetel" w:date="2021-04-01T08:27:00Z">
        <w:r w:rsidR="00D035FD">
          <w:rPr>
            <w:webHidden/>
          </w:rPr>
          <w:t>11</w:t>
        </w:r>
      </w:ins>
      <w:ins w:id="282" w:author="Windows User" w:date="2021-03-23T13:55:00Z">
        <w:del w:id="283" w:author="jetel" w:date="2021-04-01T08:27:00Z">
          <w:r w:rsidR="00AE351B" w:rsidDel="00D035FD">
            <w:rPr>
              <w:webHidden/>
            </w:rPr>
            <w:delText>11</w:delText>
          </w:r>
        </w:del>
      </w:ins>
      <w:ins w:id="284" w:author="Tereza" w:date="2020-05-25T16:10:00Z">
        <w:del w:id="285" w:author="jetel" w:date="2021-04-01T08:27:00Z">
          <w:r w:rsidR="008222AD" w:rsidDel="00D035FD">
            <w:rPr>
              <w:webHidden/>
            </w:rPr>
            <w:delText>11</w:delText>
          </w:r>
        </w:del>
      </w:ins>
      <w:ins w:id="286" w:author="Svarova, Tereza" w:date="2020-05-14T09:13:00Z">
        <w:del w:id="287" w:author="jetel" w:date="2021-04-01T08:27:00Z">
          <w:r w:rsidDel="00D035FD">
            <w:rPr>
              <w:webHidden/>
            </w:rPr>
            <w:delText>9</w:delText>
          </w:r>
        </w:del>
        <w:r>
          <w:rPr>
            <w:webHidden/>
          </w:rPr>
          <w:fldChar w:fldCharType="end"/>
        </w:r>
        <w:r w:rsidRPr="00180DC1">
          <w:rPr>
            <w:rStyle w:val="Hypertextovodkaz"/>
          </w:rPr>
          <w:fldChar w:fldCharType="end"/>
        </w:r>
      </w:ins>
    </w:p>
    <w:p w14:paraId="7A974895" w14:textId="2F49DA88" w:rsidR="003658C7" w:rsidRPr="00655E72" w:rsidRDefault="003658C7">
      <w:pPr>
        <w:pStyle w:val="Obsah1"/>
        <w:tabs>
          <w:tab w:val="left" w:pos="480"/>
        </w:tabs>
        <w:rPr>
          <w:ins w:id="288" w:author="Svarova, Tereza" w:date="2020-05-14T09:13:00Z"/>
          <w:b w:val="0"/>
        </w:rPr>
      </w:pPr>
      <w:ins w:id="289" w:author="Svarova, Tereza" w:date="2020-05-14T09:13:00Z">
        <w:r w:rsidRPr="00180DC1">
          <w:rPr>
            <w:rStyle w:val="Hypertextovodkaz"/>
          </w:rPr>
          <w:lastRenderedPageBreak/>
          <w:fldChar w:fldCharType="begin"/>
        </w:r>
        <w:r w:rsidRPr="00180DC1">
          <w:rPr>
            <w:rStyle w:val="Hypertextovodkaz"/>
          </w:rPr>
          <w:instrText xml:space="preserve"> </w:instrText>
        </w:r>
        <w:r>
          <w:instrText>HYPERLINK \l "_Toc40340079"</w:instrText>
        </w:r>
        <w:r w:rsidRPr="00180DC1">
          <w:rPr>
            <w:rStyle w:val="Hypertextovodkaz"/>
          </w:rPr>
          <w:instrText xml:space="preserve"> </w:instrText>
        </w:r>
        <w:r w:rsidRPr="00180DC1">
          <w:rPr>
            <w:rStyle w:val="Hypertextovodkaz"/>
          </w:rPr>
          <w:fldChar w:fldCharType="separate"/>
        </w:r>
        <w:r w:rsidRPr="00180DC1">
          <w:rPr>
            <w:rStyle w:val="Hypertextovodkaz"/>
          </w:rPr>
          <w:t>k)</w:t>
        </w:r>
        <w:r w:rsidRPr="00655E72">
          <w:rPr>
            <w:b w:val="0"/>
          </w:rPr>
          <w:tab/>
        </w:r>
        <w:r w:rsidRPr="00180DC1">
          <w:rPr>
            <w:rStyle w:val="Hypertextovodkaz"/>
          </w:rPr>
          <w:t>vymezení ploch a koridorů, ve kterých je rozhodování o změnách v území podmíněno zpracováním územní studie, stanovení podmínek pro její pořízení a přiměřené lhůty pro vložení dat o této studii do evidence územně plánovací činnosti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_Toc40340079 \h </w:instrText>
        </w:r>
      </w:ins>
      <w:r>
        <w:rPr>
          <w:webHidden/>
        </w:rPr>
      </w:r>
      <w:r>
        <w:rPr>
          <w:webHidden/>
        </w:rPr>
        <w:fldChar w:fldCharType="separate"/>
      </w:r>
      <w:ins w:id="290" w:author="jetel" w:date="2021-04-01T08:27:00Z">
        <w:r w:rsidR="00D035FD">
          <w:rPr>
            <w:webHidden/>
          </w:rPr>
          <w:t>11</w:t>
        </w:r>
      </w:ins>
      <w:ins w:id="291" w:author="Windows User" w:date="2021-03-23T13:55:00Z">
        <w:del w:id="292" w:author="jetel" w:date="2021-04-01T08:27:00Z">
          <w:r w:rsidR="00AE351B" w:rsidDel="00D035FD">
            <w:rPr>
              <w:webHidden/>
            </w:rPr>
            <w:delText>11</w:delText>
          </w:r>
        </w:del>
      </w:ins>
      <w:ins w:id="293" w:author="Tereza" w:date="2020-05-25T16:10:00Z">
        <w:del w:id="294" w:author="jetel" w:date="2021-04-01T08:27:00Z">
          <w:r w:rsidR="008222AD" w:rsidDel="00D035FD">
            <w:rPr>
              <w:webHidden/>
            </w:rPr>
            <w:delText>11</w:delText>
          </w:r>
        </w:del>
      </w:ins>
      <w:ins w:id="295" w:author="Svarova, Tereza" w:date="2020-05-14T09:13:00Z">
        <w:del w:id="296" w:author="jetel" w:date="2021-04-01T08:27:00Z">
          <w:r w:rsidDel="00D035FD">
            <w:rPr>
              <w:webHidden/>
            </w:rPr>
            <w:delText>9</w:delText>
          </w:r>
        </w:del>
        <w:r>
          <w:rPr>
            <w:webHidden/>
          </w:rPr>
          <w:fldChar w:fldCharType="end"/>
        </w:r>
        <w:r w:rsidRPr="00180DC1">
          <w:rPr>
            <w:rStyle w:val="Hypertextovodkaz"/>
          </w:rPr>
          <w:fldChar w:fldCharType="end"/>
        </w:r>
      </w:ins>
    </w:p>
    <w:p w14:paraId="18C865C8" w14:textId="2FB0F464" w:rsidR="003658C7" w:rsidRPr="00655E72" w:rsidRDefault="003658C7">
      <w:pPr>
        <w:pStyle w:val="Obsah1"/>
        <w:tabs>
          <w:tab w:val="left" w:pos="480"/>
        </w:tabs>
        <w:rPr>
          <w:ins w:id="297" w:author="Svarova, Tereza" w:date="2020-05-14T09:13:00Z"/>
          <w:b w:val="0"/>
        </w:rPr>
      </w:pPr>
      <w:ins w:id="298" w:author="Svarova, Tereza" w:date="2020-05-14T09:13:00Z">
        <w:r w:rsidRPr="00180DC1">
          <w:rPr>
            <w:rStyle w:val="Hypertextovodkaz"/>
          </w:rPr>
          <w:fldChar w:fldCharType="begin"/>
        </w:r>
        <w:r w:rsidRPr="00180DC1">
          <w:rPr>
            <w:rStyle w:val="Hypertextovodkaz"/>
          </w:rPr>
          <w:instrText xml:space="preserve"> </w:instrText>
        </w:r>
        <w:r>
          <w:instrText>HYPERLINK \l "_Toc40340080"</w:instrText>
        </w:r>
        <w:r w:rsidRPr="00180DC1">
          <w:rPr>
            <w:rStyle w:val="Hypertextovodkaz"/>
          </w:rPr>
          <w:instrText xml:space="preserve"> </w:instrText>
        </w:r>
        <w:r w:rsidRPr="00180DC1">
          <w:rPr>
            <w:rStyle w:val="Hypertextovodkaz"/>
          </w:rPr>
          <w:fldChar w:fldCharType="separate"/>
        </w:r>
        <w:r w:rsidRPr="00180DC1">
          <w:rPr>
            <w:rStyle w:val="Hypertextovodkaz"/>
          </w:rPr>
          <w:t>l)</w:t>
        </w:r>
        <w:r w:rsidRPr="00655E72">
          <w:rPr>
            <w:b w:val="0"/>
          </w:rPr>
          <w:tab/>
        </w:r>
        <w:r w:rsidRPr="00180DC1">
          <w:rPr>
            <w:rStyle w:val="Hypertextovodkaz"/>
          </w:rPr>
          <w:t>vymezení ploch a koridorů, ve kterých je rozhodování o změnách v území podmíněno vydáním regulačního plánu, zadání regulačního plánu v rozsahu podle přílohy č. 9, stanovení, zda se bude jednat o regulační plán z podnětu nebo na žádost, a u regulačního plánu z podnětu stanovení přiměřené lhůty pro jeho vydání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_Toc40340080 \h </w:instrText>
        </w:r>
      </w:ins>
      <w:r>
        <w:rPr>
          <w:webHidden/>
        </w:rPr>
      </w:r>
      <w:r>
        <w:rPr>
          <w:webHidden/>
        </w:rPr>
        <w:fldChar w:fldCharType="separate"/>
      </w:r>
      <w:ins w:id="299" w:author="jetel" w:date="2021-04-01T08:27:00Z">
        <w:r w:rsidR="00D035FD">
          <w:rPr>
            <w:webHidden/>
          </w:rPr>
          <w:t>12</w:t>
        </w:r>
      </w:ins>
      <w:ins w:id="300" w:author="Windows User" w:date="2021-03-23T13:55:00Z">
        <w:del w:id="301" w:author="jetel" w:date="2021-04-01T08:27:00Z">
          <w:r w:rsidR="00AE351B" w:rsidDel="00D035FD">
            <w:rPr>
              <w:webHidden/>
            </w:rPr>
            <w:delText>12</w:delText>
          </w:r>
        </w:del>
      </w:ins>
      <w:ins w:id="302" w:author="Tereza" w:date="2020-05-25T16:10:00Z">
        <w:del w:id="303" w:author="jetel" w:date="2021-04-01T08:27:00Z">
          <w:r w:rsidR="008222AD" w:rsidDel="00D035FD">
            <w:rPr>
              <w:webHidden/>
            </w:rPr>
            <w:delText>12</w:delText>
          </w:r>
        </w:del>
      </w:ins>
      <w:ins w:id="304" w:author="Svarova, Tereza" w:date="2020-05-14T09:13:00Z">
        <w:del w:id="305" w:author="jetel" w:date="2021-04-01T08:27:00Z">
          <w:r w:rsidDel="00D035FD">
            <w:rPr>
              <w:webHidden/>
            </w:rPr>
            <w:delText>10</w:delText>
          </w:r>
        </w:del>
        <w:r>
          <w:rPr>
            <w:webHidden/>
          </w:rPr>
          <w:fldChar w:fldCharType="end"/>
        </w:r>
        <w:r w:rsidRPr="00180DC1">
          <w:rPr>
            <w:rStyle w:val="Hypertextovodkaz"/>
          </w:rPr>
          <w:fldChar w:fldCharType="end"/>
        </w:r>
      </w:ins>
    </w:p>
    <w:p w14:paraId="5AF561A0" w14:textId="35CE6EE7" w:rsidR="003658C7" w:rsidRPr="00655E72" w:rsidRDefault="003658C7">
      <w:pPr>
        <w:pStyle w:val="Obsah1"/>
        <w:tabs>
          <w:tab w:val="left" w:pos="480"/>
        </w:tabs>
        <w:rPr>
          <w:ins w:id="306" w:author="Svarova, Tereza" w:date="2020-05-14T09:13:00Z"/>
          <w:b w:val="0"/>
        </w:rPr>
      </w:pPr>
      <w:ins w:id="307" w:author="Svarova, Tereza" w:date="2020-05-14T09:13:00Z">
        <w:r w:rsidRPr="00180DC1">
          <w:rPr>
            <w:rStyle w:val="Hypertextovodkaz"/>
          </w:rPr>
          <w:fldChar w:fldCharType="begin"/>
        </w:r>
        <w:r w:rsidRPr="00180DC1">
          <w:rPr>
            <w:rStyle w:val="Hypertextovodkaz"/>
          </w:rPr>
          <w:instrText xml:space="preserve"> </w:instrText>
        </w:r>
        <w:r>
          <w:instrText>HYPERLINK \l "_Toc40340103"</w:instrText>
        </w:r>
        <w:r w:rsidRPr="00180DC1">
          <w:rPr>
            <w:rStyle w:val="Hypertextovodkaz"/>
          </w:rPr>
          <w:instrText xml:space="preserve"> </w:instrText>
        </w:r>
        <w:r w:rsidRPr="00180DC1">
          <w:rPr>
            <w:rStyle w:val="Hypertextovodkaz"/>
          </w:rPr>
          <w:fldChar w:fldCharType="separate"/>
        </w:r>
        <w:r w:rsidRPr="00180DC1">
          <w:rPr>
            <w:rStyle w:val="Hypertextovodkaz"/>
          </w:rPr>
          <w:t>m)</w:t>
        </w:r>
        <w:r w:rsidRPr="00655E72">
          <w:rPr>
            <w:b w:val="0"/>
          </w:rPr>
          <w:tab/>
        </w:r>
        <w:r w:rsidRPr="00180DC1">
          <w:rPr>
            <w:rStyle w:val="Hypertextovodkaz"/>
          </w:rPr>
          <w:t>údaje o počtu listů změny územního plánu a počtu výkresů k němu připojené grafické části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_Toc40340103 \h </w:instrText>
        </w:r>
      </w:ins>
      <w:r>
        <w:rPr>
          <w:webHidden/>
        </w:rPr>
      </w:r>
      <w:r>
        <w:rPr>
          <w:webHidden/>
        </w:rPr>
        <w:fldChar w:fldCharType="separate"/>
      </w:r>
      <w:ins w:id="308" w:author="jetel" w:date="2021-04-01T08:27:00Z">
        <w:r w:rsidR="00D035FD">
          <w:rPr>
            <w:webHidden/>
          </w:rPr>
          <w:t>12</w:t>
        </w:r>
      </w:ins>
      <w:ins w:id="309" w:author="Windows User" w:date="2021-03-23T13:55:00Z">
        <w:del w:id="310" w:author="jetel" w:date="2021-04-01T08:27:00Z">
          <w:r w:rsidR="00AE351B" w:rsidDel="00D035FD">
            <w:rPr>
              <w:webHidden/>
            </w:rPr>
            <w:delText>12</w:delText>
          </w:r>
        </w:del>
      </w:ins>
      <w:ins w:id="311" w:author="Tereza" w:date="2020-05-25T16:10:00Z">
        <w:del w:id="312" w:author="jetel" w:date="2021-04-01T08:27:00Z">
          <w:r w:rsidR="008222AD" w:rsidDel="00D035FD">
            <w:rPr>
              <w:webHidden/>
            </w:rPr>
            <w:delText>12</w:delText>
          </w:r>
        </w:del>
      </w:ins>
      <w:ins w:id="313" w:author="Svarova, Tereza" w:date="2020-05-14T09:13:00Z">
        <w:del w:id="314" w:author="jetel" w:date="2021-04-01T08:27:00Z">
          <w:r w:rsidDel="00D035FD">
            <w:rPr>
              <w:webHidden/>
            </w:rPr>
            <w:delText>10</w:delText>
          </w:r>
        </w:del>
        <w:r>
          <w:rPr>
            <w:webHidden/>
          </w:rPr>
          <w:fldChar w:fldCharType="end"/>
        </w:r>
        <w:r w:rsidRPr="00180DC1">
          <w:rPr>
            <w:rStyle w:val="Hypertextovodkaz"/>
          </w:rPr>
          <w:fldChar w:fldCharType="end"/>
        </w:r>
      </w:ins>
    </w:p>
    <w:p w14:paraId="617520CF" w14:textId="04151269" w:rsidR="0022760C" w:rsidRPr="00C91637" w:rsidDel="008C47D2" w:rsidRDefault="0022760C">
      <w:pPr>
        <w:pStyle w:val="Obsah1"/>
        <w:tabs>
          <w:tab w:val="left" w:pos="480"/>
        </w:tabs>
        <w:rPr>
          <w:del w:id="315" w:author="Svarova, Tereza" w:date="2020-05-14T09:09:00Z"/>
        </w:rPr>
      </w:pPr>
      <w:del w:id="316" w:author="Svarova, Tereza" w:date="2020-05-14T09:09:00Z">
        <w:r w:rsidRPr="008C47D2" w:rsidDel="008C47D2">
          <w:rPr>
            <w:rPrChange w:id="317" w:author="Svarova, Tereza" w:date="2020-05-14T09:09:00Z">
              <w:rPr>
                <w:rStyle w:val="Hypertextovodkaz"/>
                <w:b w:val="0"/>
              </w:rPr>
            </w:rPrChange>
          </w:rPr>
          <w:delText>a)</w:delText>
        </w:r>
        <w:r w:rsidRPr="00C91637" w:rsidDel="008C47D2">
          <w:tab/>
        </w:r>
        <w:r w:rsidRPr="008C47D2" w:rsidDel="008C47D2">
          <w:rPr>
            <w:rPrChange w:id="318" w:author="Svarova, Tereza" w:date="2020-05-14T09:09:00Z">
              <w:rPr>
                <w:rStyle w:val="Hypertextovodkaz"/>
                <w:b w:val="0"/>
              </w:rPr>
            </w:rPrChange>
          </w:rPr>
          <w:delText>vymezení zastavěného území</w:delText>
        </w:r>
        <w:r w:rsidDel="008C47D2">
          <w:rPr>
            <w:webHidden/>
          </w:rPr>
          <w:tab/>
          <w:delText>7</w:delText>
        </w:r>
      </w:del>
    </w:p>
    <w:p w14:paraId="65788974" w14:textId="4E744301" w:rsidR="0022760C" w:rsidRPr="00C91637" w:rsidDel="008C47D2" w:rsidRDefault="0022760C">
      <w:pPr>
        <w:pStyle w:val="Obsah1"/>
        <w:tabs>
          <w:tab w:val="left" w:pos="480"/>
        </w:tabs>
        <w:rPr>
          <w:del w:id="319" w:author="Svarova, Tereza" w:date="2020-05-14T09:09:00Z"/>
        </w:rPr>
      </w:pPr>
      <w:del w:id="320" w:author="Svarova, Tereza" w:date="2020-05-14T09:09:00Z">
        <w:r w:rsidRPr="008C47D2" w:rsidDel="008C47D2">
          <w:rPr>
            <w:rPrChange w:id="321" w:author="Svarova, Tereza" w:date="2020-05-14T09:09:00Z">
              <w:rPr>
                <w:rStyle w:val="Hypertextovodkaz"/>
                <w:b w:val="0"/>
              </w:rPr>
            </w:rPrChange>
          </w:rPr>
          <w:delText>b)</w:delText>
        </w:r>
        <w:r w:rsidRPr="00C91637" w:rsidDel="008C47D2">
          <w:tab/>
        </w:r>
        <w:r w:rsidRPr="008C47D2" w:rsidDel="008C47D2">
          <w:rPr>
            <w:rPrChange w:id="322" w:author="Svarova, Tereza" w:date="2020-05-14T09:09:00Z">
              <w:rPr>
                <w:rStyle w:val="Hypertextovodkaz"/>
                <w:b w:val="0"/>
              </w:rPr>
            </w:rPrChange>
          </w:rPr>
          <w:delText>základní koncepce rozvoje území obce, ochrany a rozvoje jeho hodnot</w:delText>
        </w:r>
        <w:r w:rsidDel="008C47D2">
          <w:rPr>
            <w:webHidden/>
          </w:rPr>
          <w:tab/>
          <w:delText>7</w:delText>
        </w:r>
      </w:del>
    </w:p>
    <w:p w14:paraId="5C3E0254" w14:textId="1E5CAF17" w:rsidR="0022760C" w:rsidRPr="00C91637" w:rsidDel="008C47D2" w:rsidRDefault="0022760C">
      <w:pPr>
        <w:pStyle w:val="Obsah2"/>
        <w:tabs>
          <w:tab w:val="left" w:pos="720"/>
        </w:tabs>
        <w:rPr>
          <w:del w:id="323" w:author="Svarova, Tereza" w:date="2020-05-14T09:09:00Z"/>
          <w:b/>
          <w:szCs w:val="22"/>
        </w:rPr>
      </w:pPr>
      <w:del w:id="324" w:author="Svarova, Tereza" w:date="2020-05-14T09:09:00Z">
        <w:r w:rsidRPr="008C47D2" w:rsidDel="008C47D2">
          <w:rPr>
            <w:rPrChange w:id="325" w:author="Svarova, Tereza" w:date="2020-05-14T09:09:00Z">
              <w:rPr>
                <w:rStyle w:val="Hypertextovodkaz"/>
              </w:rPr>
            </w:rPrChange>
          </w:rPr>
          <w:delText>b.1)</w:delText>
        </w:r>
        <w:r w:rsidRPr="00C91637" w:rsidDel="008C47D2">
          <w:rPr>
            <w:b/>
            <w:szCs w:val="22"/>
          </w:rPr>
          <w:tab/>
        </w:r>
        <w:r w:rsidRPr="008C47D2" w:rsidDel="008C47D2">
          <w:rPr>
            <w:rPrChange w:id="326" w:author="Svarova, Tereza" w:date="2020-05-14T09:09:00Z">
              <w:rPr>
                <w:rStyle w:val="Hypertextovodkaz"/>
              </w:rPr>
            </w:rPrChange>
          </w:rPr>
          <w:delText>hlavní zásady a cíle základní koncepce rozvoje obce</w:delText>
        </w:r>
        <w:r w:rsidDel="008C47D2">
          <w:rPr>
            <w:webHidden/>
          </w:rPr>
          <w:tab/>
          <w:delText>7</w:delText>
        </w:r>
      </w:del>
    </w:p>
    <w:p w14:paraId="51EC2C87" w14:textId="6B7E20BA" w:rsidR="0022760C" w:rsidRPr="00C91637" w:rsidDel="008C47D2" w:rsidRDefault="0022760C">
      <w:pPr>
        <w:pStyle w:val="Obsah2"/>
        <w:tabs>
          <w:tab w:val="left" w:pos="720"/>
        </w:tabs>
        <w:rPr>
          <w:del w:id="327" w:author="Svarova, Tereza" w:date="2020-05-14T09:09:00Z"/>
          <w:b/>
          <w:szCs w:val="22"/>
        </w:rPr>
      </w:pPr>
      <w:del w:id="328" w:author="Svarova, Tereza" w:date="2020-05-14T09:09:00Z">
        <w:r w:rsidRPr="008C47D2" w:rsidDel="008C47D2">
          <w:rPr>
            <w:rPrChange w:id="329" w:author="Svarova, Tereza" w:date="2020-05-14T09:09:00Z">
              <w:rPr>
                <w:rStyle w:val="Hypertextovodkaz"/>
              </w:rPr>
            </w:rPrChange>
          </w:rPr>
          <w:delText>b.2)</w:delText>
        </w:r>
        <w:r w:rsidRPr="00C91637" w:rsidDel="008C47D2">
          <w:rPr>
            <w:b/>
            <w:szCs w:val="22"/>
          </w:rPr>
          <w:tab/>
        </w:r>
        <w:r w:rsidRPr="008C47D2" w:rsidDel="008C47D2">
          <w:rPr>
            <w:rPrChange w:id="330" w:author="Svarova, Tereza" w:date="2020-05-14T09:09:00Z">
              <w:rPr>
                <w:rStyle w:val="Hypertextovodkaz"/>
              </w:rPr>
            </w:rPrChange>
          </w:rPr>
          <w:delText>hlavní zásady a cíle ochrany a rozvoje hodnot</w:delText>
        </w:r>
        <w:r w:rsidDel="008C47D2">
          <w:rPr>
            <w:webHidden/>
          </w:rPr>
          <w:tab/>
          <w:delText>7</w:delText>
        </w:r>
      </w:del>
    </w:p>
    <w:p w14:paraId="6C7512FA" w14:textId="4F972852" w:rsidR="0022760C" w:rsidRPr="00C91637" w:rsidDel="008C47D2" w:rsidRDefault="0022760C">
      <w:pPr>
        <w:pStyle w:val="Obsah1"/>
        <w:tabs>
          <w:tab w:val="left" w:pos="480"/>
        </w:tabs>
        <w:rPr>
          <w:del w:id="331" w:author="Svarova, Tereza" w:date="2020-05-14T09:09:00Z"/>
        </w:rPr>
      </w:pPr>
      <w:del w:id="332" w:author="Svarova, Tereza" w:date="2020-05-14T09:09:00Z">
        <w:r w:rsidRPr="008C47D2" w:rsidDel="008C47D2">
          <w:rPr>
            <w:rPrChange w:id="333" w:author="Svarova, Tereza" w:date="2020-05-14T09:09:00Z">
              <w:rPr>
                <w:rStyle w:val="Hypertextovodkaz"/>
                <w:b w:val="0"/>
              </w:rPr>
            </w:rPrChange>
          </w:rPr>
          <w:delText>c)</w:delText>
        </w:r>
        <w:r w:rsidRPr="00C91637" w:rsidDel="008C47D2">
          <w:tab/>
        </w:r>
        <w:r w:rsidRPr="008C47D2" w:rsidDel="008C47D2">
          <w:rPr>
            <w:rPrChange w:id="334" w:author="Svarova, Tereza" w:date="2020-05-14T09:09:00Z">
              <w:rPr>
                <w:rStyle w:val="Hypertextovodkaz"/>
                <w:b w:val="0"/>
              </w:rPr>
            </w:rPrChange>
          </w:rPr>
          <w:delText>urbanistická koncepce, včetně urbanistické kompozice, vymezení ploch s rozdílným způsobem využití, zastavitelných ploch, ploch přestavby a systému sídelní zeleně</w:delText>
        </w:r>
        <w:r w:rsidDel="008C47D2">
          <w:rPr>
            <w:webHidden/>
          </w:rPr>
          <w:tab/>
          <w:delText>7</w:delText>
        </w:r>
      </w:del>
    </w:p>
    <w:p w14:paraId="6265FC27" w14:textId="0F69C3CF" w:rsidR="0022760C" w:rsidRPr="00C91637" w:rsidDel="008C47D2" w:rsidRDefault="0022760C">
      <w:pPr>
        <w:pStyle w:val="Obsah2"/>
        <w:tabs>
          <w:tab w:val="left" w:pos="720"/>
        </w:tabs>
        <w:rPr>
          <w:del w:id="335" w:author="Svarova, Tereza" w:date="2020-05-14T09:09:00Z"/>
          <w:b/>
          <w:szCs w:val="22"/>
        </w:rPr>
      </w:pPr>
      <w:del w:id="336" w:author="Svarova, Tereza" w:date="2020-05-14T09:09:00Z">
        <w:r w:rsidRPr="008C47D2" w:rsidDel="008C47D2">
          <w:rPr>
            <w:rPrChange w:id="337" w:author="Svarova, Tereza" w:date="2020-05-14T09:09:00Z">
              <w:rPr>
                <w:rStyle w:val="Hypertextovodkaz"/>
              </w:rPr>
            </w:rPrChange>
          </w:rPr>
          <w:delText>c.1)</w:delText>
        </w:r>
        <w:r w:rsidRPr="00C91637" w:rsidDel="008C47D2">
          <w:rPr>
            <w:b/>
            <w:szCs w:val="22"/>
          </w:rPr>
          <w:tab/>
        </w:r>
        <w:r w:rsidRPr="008C47D2" w:rsidDel="008C47D2">
          <w:rPr>
            <w:rPrChange w:id="338" w:author="Svarova, Tereza" w:date="2020-05-14T09:09:00Z">
              <w:rPr>
                <w:rStyle w:val="Hypertextovodkaz"/>
              </w:rPr>
            </w:rPrChange>
          </w:rPr>
          <w:delText>návrh urbanistické koncepce</w:delText>
        </w:r>
        <w:r w:rsidDel="008C47D2">
          <w:rPr>
            <w:webHidden/>
          </w:rPr>
          <w:tab/>
          <w:delText>7</w:delText>
        </w:r>
      </w:del>
    </w:p>
    <w:p w14:paraId="7D873D67" w14:textId="1C70C1F6" w:rsidR="0022760C" w:rsidRPr="00C91637" w:rsidDel="008C47D2" w:rsidRDefault="0022760C">
      <w:pPr>
        <w:pStyle w:val="Obsah2"/>
        <w:tabs>
          <w:tab w:val="left" w:pos="720"/>
        </w:tabs>
        <w:rPr>
          <w:del w:id="339" w:author="Svarova, Tereza" w:date="2020-05-14T09:09:00Z"/>
          <w:b/>
          <w:szCs w:val="22"/>
        </w:rPr>
      </w:pPr>
      <w:del w:id="340" w:author="Svarova, Tereza" w:date="2020-05-14T09:09:00Z">
        <w:r w:rsidRPr="008C47D2" w:rsidDel="008C47D2">
          <w:rPr>
            <w:rPrChange w:id="341" w:author="Svarova, Tereza" w:date="2020-05-14T09:09:00Z">
              <w:rPr>
                <w:rStyle w:val="Hypertextovodkaz"/>
              </w:rPr>
            </w:rPrChange>
          </w:rPr>
          <w:delText>c.2)</w:delText>
        </w:r>
        <w:r w:rsidRPr="00C91637" w:rsidDel="008C47D2">
          <w:rPr>
            <w:b/>
            <w:szCs w:val="22"/>
          </w:rPr>
          <w:tab/>
        </w:r>
        <w:r w:rsidRPr="008C47D2" w:rsidDel="008C47D2">
          <w:rPr>
            <w:rPrChange w:id="342" w:author="Svarova, Tereza" w:date="2020-05-14T09:09:00Z">
              <w:rPr>
                <w:rStyle w:val="Hypertextovodkaz"/>
              </w:rPr>
            </w:rPrChange>
          </w:rPr>
          <w:delText>vymezení zastavitelných ploch a koridorů</w:delText>
        </w:r>
        <w:r w:rsidDel="008C47D2">
          <w:rPr>
            <w:webHidden/>
          </w:rPr>
          <w:tab/>
          <w:delText>7</w:delText>
        </w:r>
      </w:del>
    </w:p>
    <w:p w14:paraId="484BA56F" w14:textId="0BD13A57" w:rsidR="0022760C" w:rsidRPr="00C91637" w:rsidDel="008C47D2" w:rsidRDefault="0022760C">
      <w:pPr>
        <w:pStyle w:val="Obsah2"/>
        <w:tabs>
          <w:tab w:val="left" w:pos="720"/>
        </w:tabs>
        <w:rPr>
          <w:del w:id="343" w:author="Svarova, Tereza" w:date="2020-05-14T09:09:00Z"/>
          <w:b/>
          <w:szCs w:val="22"/>
        </w:rPr>
      </w:pPr>
      <w:del w:id="344" w:author="Svarova, Tereza" w:date="2020-05-14T09:09:00Z">
        <w:r w:rsidRPr="008C47D2" w:rsidDel="008C47D2">
          <w:rPr>
            <w:rPrChange w:id="345" w:author="Svarova, Tereza" w:date="2020-05-14T09:09:00Z">
              <w:rPr>
                <w:rStyle w:val="Hypertextovodkaz"/>
              </w:rPr>
            </w:rPrChange>
          </w:rPr>
          <w:delText>c.3)</w:delText>
        </w:r>
        <w:r w:rsidRPr="00C91637" w:rsidDel="008C47D2">
          <w:rPr>
            <w:b/>
            <w:szCs w:val="22"/>
          </w:rPr>
          <w:tab/>
        </w:r>
        <w:r w:rsidRPr="008C47D2" w:rsidDel="008C47D2">
          <w:rPr>
            <w:rPrChange w:id="346" w:author="Svarova, Tereza" w:date="2020-05-14T09:09:00Z">
              <w:rPr>
                <w:rStyle w:val="Hypertextovodkaz"/>
              </w:rPr>
            </w:rPrChange>
          </w:rPr>
          <w:delText>vymezení ploch přestavby</w:delText>
        </w:r>
        <w:r w:rsidDel="008C47D2">
          <w:rPr>
            <w:webHidden/>
          </w:rPr>
          <w:tab/>
          <w:delText>7</w:delText>
        </w:r>
      </w:del>
    </w:p>
    <w:p w14:paraId="19166779" w14:textId="74C21D19" w:rsidR="0022760C" w:rsidRPr="00C91637" w:rsidDel="008C47D2" w:rsidRDefault="0022760C">
      <w:pPr>
        <w:pStyle w:val="Obsah2"/>
        <w:tabs>
          <w:tab w:val="left" w:pos="720"/>
        </w:tabs>
        <w:rPr>
          <w:del w:id="347" w:author="Svarova, Tereza" w:date="2020-05-14T09:09:00Z"/>
          <w:b/>
          <w:szCs w:val="22"/>
        </w:rPr>
      </w:pPr>
      <w:del w:id="348" w:author="Svarova, Tereza" w:date="2020-05-14T09:09:00Z">
        <w:r w:rsidRPr="008C47D2" w:rsidDel="008C47D2">
          <w:rPr>
            <w:rPrChange w:id="349" w:author="Svarova, Tereza" w:date="2020-05-14T09:09:00Z">
              <w:rPr>
                <w:rStyle w:val="Hypertextovodkaz"/>
              </w:rPr>
            </w:rPrChange>
          </w:rPr>
          <w:delText>c.4)</w:delText>
        </w:r>
        <w:r w:rsidRPr="00C91637" w:rsidDel="008C47D2">
          <w:rPr>
            <w:b/>
            <w:szCs w:val="22"/>
          </w:rPr>
          <w:tab/>
        </w:r>
        <w:r w:rsidRPr="008C47D2" w:rsidDel="008C47D2">
          <w:rPr>
            <w:rPrChange w:id="350" w:author="Svarova, Tereza" w:date="2020-05-14T09:09:00Z">
              <w:rPr>
                <w:rStyle w:val="Hypertextovodkaz"/>
              </w:rPr>
            </w:rPrChange>
          </w:rPr>
          <w:delText>vymezení ploch změn v nezastavěném území</w:delText>
        </w:r>
        <w:r w:rsidDel="008C47D2">
          <w:rPr>
            <w:webHidden/>
          </w:rPr>
          <w:tab/>
          <w:delText>8</w:delText>
        </w:r>
      </w:del>
    </w:p>
    <w:p w14:paraId="0B8C3FC3" w14:textId="5F485DB2" w:rsidR="0022760C" w:rsidRPr="00C91637" w:rsidDel="008C47D2" w:rsidRDefault="0022760C">
      <w:pPr>
        <w:pStyle w:val="Obsah1"/>
        <w:tabs>
          <w:tab w:val="left" w:pos="480"/>
        </w:tabs>
        <w:rPr>
          <w:del w:id="351" w:author="Svarova, Tereza" w:date="2020-05-14T09:09:00Z"/>
        </w:rPr>
      </w:pPr>
      <w:del w:id="352" w:author="Svarova, Tereza" w:date="2020-05-14T09:09:00Z">
        <w:r w:rsidRPr="008C47D2" w:rsidDel="008C47D2">
          <w:rPr>
            <w:rPrChange w:id="353" w:author="Svarova, Tereza" w:date="2020-05-14T09:09:00Z">
              <w:rPr>
                <w:rStyle w:val="Hypertextovodkaz"/>
                <w:b w:val="0"/>
              </w:rPr>
            </w:rPrChange>
          </w:rPr>
          <w:delText>d)</w:delText>
        </w:r>
        <w:r w:rsidRPr="00C91637" w:rsidDel="008C47D2">
          <w:tab/>
        </w:r>
        <w:r w:rsidRPr="008C47D2" w:rsidDel="008C47D2">
          <w:rPr>
            <w:rPrChange w:id="354" w:author="Svarova, Tereza" w:date="2020-05-14T09:09:00Z">
              <w:rPr>
                <w:rStyle w:val="Hypertextovodkaz"/>
                <w:b w:val="0"/>
              </w:rPr>
            </w:rPrChange>
          </w:rPr>
          <w:delText>koncepce veřejné infrastruktury, včetně podmínek pro její umísťování, vymezení ploch a koridorů pro veřejnou infrastrukturu včetně stanovení podmínek pro jejich využití</w:delText>
        </w:r>
        <w:r w:rsidDel="008C47D2">
          <w:rPr>
            <w:webHidden/>
          </w:rPr>
          <w:tab/>
          <w:delText>8</w:delText>
        </w:r>
      </w:del>
    </w:p>
    <w:p w14:paraId="1E76D52A" w14:textId="486EA429" w:rsidR="0022760C" w:rsidRPr="00C91637" w:rsidDel="008C47D2" w:rsidRDefault="0022760C">
      <w:pPr>
        <w:pStyle w:val="Obsah2"/>
        <w:tabs>
          <w:tab w:val="left" w:pos="720"/>
        </w:tabs>
        <w:rPr>
          <w:del w:id="355" w:author="Svarova, Tereza" w:date="2020-05-14T09:09:00Z"/>
          <w:b/>
          <w:szCs w:val="22"/>
        </w:rPr>
      </w:pPr>
      <w:del w:id="356" w:author="Svarova, Tereza" w:date="2020-05-14T09:09:00Z">
        <w:r w:rsidRPr="008C47D2" w:rsidDel="008C47D2">
          <w:rPr>
            <w:rPrChange w:id="357" w:author="Svarova, Tereza" w:date="2020-05-14T09:09:00Z">
              <w:rPr>
                <w:rStyle w:val="Hypertextovodkaz"/>
              </w:rPr>
            </w:rPrChange>
          </w:rPr>
          <w:delText>d.1)</w:delText>
        </w:r>
        <w:r w:rsidRPr="00C91637" w:rsidDel="008C47D2">
          <w:rPr>
            <w:b/>
            <w:szCs w:val="22"/>
          </w:rPr>
          <w:tab/>
        </w:r>
        <w:r w:rsidRPr="008C47D2" w:rsidDel="008C47D2">
          <w:rPr>
            <w:rPrChange w:id="358" w:author="Svarova, Tereza" w:date="2020-05-14T09:09:00Z">
              <w:rPr>
                <w:rStyle w:val="Hypertextovodkaz"/>
              </w:rPr>
            </w:rPrChange>
          </w:rPr>
          <w:delText>dopravní infrastruktura</w:delText>
        </w:r>
        <w:r w:rsidDel="008C47D2">
          <w:rPr>
            <w:webHidden/>
          </w:rPr>
          <w:tab/>
          <w:delText>8</w:delText>
        </w:r>
      </w:del>
    </w:p>
    <w:p w14:paraId="4FDC5E02" w14:textId="3D0F82DB" w:rsidR="0022760C" w:rsidRPr="00C91637" w:rsidDel="008C47D2" w:rsidRDefault="0022760C">
      <w:pPr>
        <w:pStyle w:val="Obsah2"/>
        <w:tabs>
          <w:tab w:val="left" w:pos="720"/>
        </w:tabs>
        <w:rPr>
          <w:del w:id="359" w:author="Svarova, Tereza" w:date="2020-05-14T09:09:00Z"/>
          <w:b/>
          <w:szCs w:val="22"/>
        </w:rPr>
      </w:pPr>
      <w:del w:id="360" w:author="Svarova, Tereza" w:date="2020-05-14T09:09:00Z">
        <w:r w:rsidRPr="008C47D2" w:rsidDel="008C47D2">
          <w:rPr>
            <w:rPrChange w:id="361" w:author="Svarova, Tereza" w:date="2020-05-14T09:09:00Z">
              <w:rPr>
                <w:rStyle w:val="Hypertextovodkaz"/>
              </w:rPr>
            </w:rPrChange>
          </w:rPr>
          <w:delText>d.2)</w:delText>
        </w:r>
        <w:r w:rsidRPr="00C91637" w:rsidDel="008C47D2">
          <w:rPr>
            <w:b/>
            <w:szCs w:val="22"/>
          </w:rPr>
          <w:tab/>
        </w:r>
        <w:r w:rsidRPr="008C47D2" w:rsidDel="008C47D2">
          <w:rPr>
            <w:rPrChange w:id="362" w:author="Svarova, Tereza" w:date="2020-05-14T09:09:00Z">
              <w:rPr>
                <w:rStyle w:val="Hypertextovodkaz"/>
              </w:rPr>
            </w:rPrChange>
          </w:rPr>
          <w:delText>technická infrastruktura</w:delText>
        </w:r>
        <w:r w:rsidDel="008C47D2">
          <w:rPr>
            <w:webHidden/>
          </w:rPr>
          <w:tab/>
          <w:delText>8</w:delText>
        </w:r>
      </w:del>
    </w:p>
    <w:p w14:paraId="540F63F1" w14:textId="52A54297" w:rsidR="0022760C" w:rsidRPr="00C91637" w:rsidDel="008C47D2" w:rsidRDefault="0022760C">
      <w:pPr>
        <w:pStyle w:val="Obsah2"/>
        <w:tabs>
          <w:tab w:val="left" w:pos="720"/>
        </w:tabs>
        <w:rPr>
          <w:del w:id="363" w:author="Svarova, Tereza" w:date="2020-05-14T09:09:00Z"/>
          <w:b/>
          <w:szCs w:val="22"/>
        </w:rPr>
      </w:pPr>
      <w:del w:id="364" w:author="Svarova, Tereza" w:date="2020-05-14T09:09:00Z">
        <w:r w:rsidRPr="008C47D2" w:rsidDel="008C47D2">
          <w:rPr>
            <w:rPrChange w:id="365" w:author="Svarova, Tereza" w:date="2020-05-14T09:09:00Z">
              <w:rPr>
                <w:rStyle w:val="Hypertextovodkaz"/>
              </w:rPr>
            </w:rPrChange>
          </w:rPr>
          <w:delText>d.3)</w:delText>
        </w:r>
        <w:r w:rsidRPr="00C91637" w:rsidDel="008C47D2">
          <w:rPr>
            <w:b/>
            <w:szCs w:val="22"/>
          </w:rPr>
          <w:tab/>
        </w:r>
        <w:r w:rsidRPr="008C47D2" w:rsidDel="008C47D2">
          <w:rPr>
            <w:rPrChange w:id="366" w:author="Svarova, Tereza" w:date="2020-05-14T09:09:00Z">
              <w:rPr>
                <w:rStyle w:val="Hypertextovodkaz"/>
              </w:rPr>
            </w:rPrChange>
          </w:rPr>
          <w:delText>občanské vybavení</w:delText>
        </w:r>
        <w:r w:rsidDel="008C47D2">
          <w:rPr>
            <w:webHidden/>
          </w:rPr>
          <w:tab/>
          <w:delText>9</w:delText>
        </w:r>
      </w:del>
    </w:p>
    <w:p w14:paraId="6D79FFFF" w14:textId="128A7F23" w:rsidR="0022760C" w:rsidRPr="00C91637" w:rsidDel="008C47D2" w:rsidRDefault="0022760C">
      <w:pPr>
        <w:pStyle w:val="Obsah2"/>
        <w:tabs>
          <w:tab w:val="left" w:pos="720"/>
        </w:tabs>
        <w:rPr>
          <w:del w:id="367" w:author="Svarova, Tereza" w:date="2020-05-14T09:09:00Z"/>
          <w:b/>
          <w:szCs w:val="22"/>
        </w:rPr>
      </w:pPr>
      <w:del w:id="368" w:author="Svarova, Tereza" w:date="2020-05-14T09:09:00Z">
        <w:r w:rsidRPr="008C47D2" w:rsidDel="008C47D2">
          <w:rPr>
            <w:rPrChange w:id="369" w:author="Svarova, Tereza" w:date="2020-05-14T09:09:00Z">
              <w:rPr>
                <w:rStyle w:val="Hypertextovodkaz"/>
              </w:rPr>
            </w:rPrChange>
          </w:rPr>
          <w:delText>d.4)</w:delText>
        </w:r>
        <w:r w:rsidRPr="00C91637" w:rsidDel="008C47D2">
          <w:rPr>
            <w:b/>
            <w:szCs w:val="22"/>
          </w:rPr>
          <w:tab/>
        </w:r>
        <w:r w:rsidRPr="008C47D2" w:rsidDel="008C47D2">
          <w:rPr>
            <w:rPrChange w:id="370" w:author="Svarova, Tereza" w:date="2020-05-14T09:09:00Z">
              <w:rPr>
                <w:rStyle w:val="Hypertextovodkaz"/>
              </w:rPr>
            </w:rPrChange>
          </w:rPr>
          <w:delText>veřejná prostranství</w:delText>
        </w:r>
        <w:r w:rsidDel="008C47D2">
          <w:rPr>
            <w:webHidden/>
          </w:rPr>
          <w:tab/>
          <w:delText>9</w:delText>
        </w:r>
      </w:del>
    </w:p>
    <w:p w14:paraId="7C5EC59B" w14:textId="60CDCBE7" w:rsidR="0022760C" w:rsidRPr="00C91637" w:rsidDel="008C47D2" w:rsidRDefault="0022760C">
      <w:pPr>
        <w:pStyle w:val="Obsah1"/>
        <w:tabs>
          <w:tab w:val="left" w:pos="480"/>
        </w:tabs>
        <w:rPr>
          <w:del w:id="371" w:author="Svarova, Tereza" w:date="2020-05-14T09:09:00Z"/>
        </w:rPr>
      </w:pPr>
      <w:del w:id="372" w:author="Svarova, Tereza" w:date="2020-05-14T09:09:00Z">
        <w:r w:rsidRPr="008C47D2" w:rsidDel="008C47D2">
          <w:rPr>
            <w:rPrChange w:id="373" w:author="Svarova, Tereza" w:date="2020-05-14T09:09:00Z">
              <w:rPr>
                <w:rStyle w:val="Hypertextovodkaz"/>
                <w:b w:val="0"/>
              </w:rPr>
            </w:rPrChange>
          </w:rPr>
          <w:delText>e)</w:delText>
        </w:r>
        <w:r w:rsidRPr="00C91637" w:rsidDel="008C47D2">
          <w:tab/>
        </w:r>
        <w:r w:rsidRPr="008C47D2" w:rsidDel="008C47D2">
          <w:rPr>
            <w:rPrChange w:id="374" w:author="Svarova, Tereza" w:date="2020-05-14T09:09:00Z">
              <w:rPr>
                <w:rStyle w:val="Hypertextovodkaz"/>
                <w:b w:val="0"/>
              </w:rPr>
            </w:rPrChange>
          </w:rPr>
          <w:delText>koncepce uspořádání krajiny, včetně vymezení ploch a stanovení podmínek pro změny v jejich využití, územní systém ekologické stability, prostupnost krajiny, protierozní opatření, ochranu před povodněmi, rekreaci, dobývaní nerostů a podobně</w:delText>
        </w:r>
        <w:r w:rsidDel="008C47D2">
          <w:rPr>
            <w:webHidden/>
          </w:rPr>
          <w:tab/>
          <w:delText>9</w:delText>
        </w:r>
      </w:del>
    </w:p>
    <w:p w14:paraId="5ACFC1C5" w14:textId="58B54EF7" w:rsidR="0022760C" w:rsidRPr="00C91637" w:rsidDel="008C47D2" w:rsidRDefault="0022760C">
      <w:pPr>
        <w:pStyle w:val="Obsah2"/>
        <w:tabs>
          <w:tab w:val="left" w:pos="720"/>
        </w:tabs>
        <w:rPr>
          <w:del w:id="375" w:author="Svarova, Tereza" w:date="2020-05-14T09:09:00Z"/>
          <w:b/>
          <w:szCs w:val="22"/>
        </w:rPr>
      </w:pPr>
      <w:del w:id="376" w:author="Svarova, Tereza" w:date="2020-05-14T09:09:00Z">
        <w:r w:rsidRPr="008C47D2" w:rsidDel="008C47D2">
          <w:rPr>
            <w:rPrChange w:id="377" w:author="Svarova, Tereza" w:date="2020-05-14T09:09:00Z">
              <w:rPr>
                <w:rStyle w:val="Hypertextovodkaz"/>
              </w:rPr>
            </w:rPrChange>
          </w:rPr>
          <w:delText>e.1)</w:delText>
        </w:r>
        <w:r w:rsidRPr="00C91637" w:rsidDel="008C47D2">
          <w:rPr>
            <w:b/>
            <w:szCs w:val="22"/>
          </w:rPr>
          <w:tab/>
        </w:r>
        <w:r w:rsidRPr="008C47D2" w:rsidDel="008C47D2">
          <w:rPr>
            <w:rPrChange w:id="378" w:author="Svarova, Tereza" w:date="2020-05-14T09:09:00Z">
              <w:rPr>
                <w:rStyle w:val="Hypertextovodkaz"/>
              </w:rPr>
            </w:rPrChange>
          </w:rPr>
          <w:delText>návrh koncepce uspořádání krajiny</w:delText>
        </w:r>
        <w:r w:rsidDel="008C47D2">
          <w:rPr>
            <w:webHidden/>
          </w:rPr>
          <w:tab/>
          <w:delText>9</w:delText>
        </w:r>
      </w:del>
    </w:p>
    <w:p w14:paraId="6F498325" w14:textId="15D0C583" w:rsidR="0022760C" w:rsidRPr="00C91637" w:rsidDel="008C47D2" w:rsidRDefault="0022760C">
      <w:pPr>
        <w:pStyle w:val="Obsah2"/>
        <w:tabs>
          <w:tab w:val="left" w:pos="720"/>
        </w:tabs>
        <w:rPr>
          <w:del w:id="379" w:author="Svarova, Tereza" w:date="2020-05-14T09:09:00Z"/>
          <w:b/>
          <w:szCs w:val="22"/>
        </w:rPr>
      </w:pPr>
      <w:del w:id="380" w:author="Svarova, Tereza" w:date="2020-05-14T09:09:00Z">
        <w:r w:rsidRPr="008C47D2" w:rsidDel="008C47D2">
          <w:rPr>
            <w:rPrChange w:id="381" w:author="Svarova, Tereza" w:date="2020-05-14T09:09:00Z">
              <w:rPr>
                <w:rStyle w:val="Hypertextovodkaz"/>
              </w:rPr>
            </w:rPrChange>
          </w:rPr>
          <w:delText>e.2)</w:delText>
        </w:r>
        <w:r w:rsidRPr="00C91637" w:rsidDel="008C47D2">
          <w:rPr>
            <w:b/>
            <w:szCs w:val="22"/>
          </w:rPr>
          <w:tab/>
        </w:r>
        <w:r w:rsidRPr="008C47D2" w:rsidDel="008C47D2">
          <w:rPr>
            <w:rPrChange w:id="382" w:author="Svarova, Tereza" w:date="2020-05-14T09:09:00Z">
              <w:rPr>
                <w:rStyle w:val="Hypertextovodkaz"/>
              </w:rPr>
            </w:rPrChange>
          </w:rPr>
          <w:delText>návrh systému ÚSES</w:delText>
        </w:r>
        <w:r w:rsidDel="008C47D2">
          <w:rPr>
            <w:webHidden/>
          </w:rPr>
          <w:tab/>
          <w:delText>9</w:delText>
        </w:r>
      </w:del>
    </w:p>
    <w:p w14:paraId="723927D0" w14:textId="0DCD62B1" w:rsidR="0022760C" w:rsidRPr="00C91637" w:rsidDel="008C47D2" w:rsidRDefault="0022760C">
      <w:pPr>
        <w:pStyle w:val="Obsah2"/>
        <w:tabs>
          <w:tab w:val="left" w:pos="720"/>
        </w:tabs>
        <w:rPr>
          <w:del w:id="383" w:author="Svarova, Tereza" w:date="2020-05-14T09:09:00Z"/>
          <w:b/>
          <w:szCs w:val="22"/>
        </w:rPr>
      </w:pPr>
      <w:del w:id="384" w:author="Svarova, Tereza" w:date="2020-05-14T09:09:00Z">
        <w:r w:rsidRPr="008C47D2" w:rsidDel="008C47D2">
          <w:rPr>
            <w:rPrChange w:id="385" w:author="Svarova, Tereza" w:date="2020-05-14T09:09:00Z">
              <w:rPr>
                <w:rStyle w:val="Hypertextovodkaz"/>
              </w:rPr>
            </w:rPrChange>
          </w:rPr>
          <w:delText>e.3)</w:delText>
        </w:r>
        <w:r w:rsidRPr="00C91637" w:rsidDel="008C47D2">
          <w:rPr>
            <w:b/>
            <w:szCs w:val="22"/>
          </w:rPr>
          <w:tab/>
        </w:r>
        <w:r w:rsidRPr="008C47D2" w:rsidDel="008C47D2">
          <w:rPr>
            <w:rPrChange w:id="386" w:author="Svarova, Tereza" w:date="2020-05-14T09:09:00Z">
              <w:rPr>
                <w:rStyle w:val="Hypertextovodkaz"/>
              </w:rPr>
            </w:rPrChange>
          </w:rPr>
          <w:delText>prostupnost krajiny</w:delText>
        </w:r>
        <w:r w:rsidDel="008C47D2">
          <w:rPr>
            <w:webHidden/>
          </w:rPr>
          <w:tab/>
          <w:delText>9</w:delText>
        </w:r>
      </w:del>
    </w:p>
    <w:p w14:paraId="15B93CB1" w14:textId="3A111233" w:rsidR="0022760C" w:rsidRPr="00C91637" w:rsidDel="008C47D2" w:rsidRDefault="0022760C">
      <w:pPr>
        <w:pStyle w:val="Obsah2"/>
        <w:tabs>
          <w:tab w:val="left" w:pos="720"/>
        </w:tabs>
        <w:rPr>
          <w:del w:id="387" w:author="Svarova, Tereza" w:date="2020-05-14T09:09:00Z"/>
          <w:b/>
          <w:szCs w:val="22"/>
        </w:rPr>
      </w:pPr>
      <w:del w:id="388" w:author="Svarova, Tereza" w:date="2020-05-14T09:09:00Z">
        <w:r w:rsidRPr="008C47D2" w:rsidDel="008C47D2">
          <w:rPr>
            <w:rPrChange w:id="389" w:author="Svarova, Tereza" w:date="2020-05-14T09:09:00Z">
              <w:rPr>
                <w:rStyle w:val="Hypertextovodkaz"/>
              </w:rPr>
            </w:rPrChange>
          </w:rPr>
          <w:delText>e.4)</w:delText>
        </w:r>
        <w:r w:rsidRPr="00C91637" w:rsidDel="008C47D2">
          <w:rPr>
            <w:b/>
            <w:szCs w:val="22"/>
          </w:rPr>
          <w:tab/>
        </w:r>
        <w:r w:rsidRPr="008C47D2" w:rsidDel="008C47D2">
          <w:rPr>
            <w:rPrChange w:id="390" w:author="Svarova, Tereza" w:date="2020-05-14T09:09:00Z">
              <w:rPr>
                <w:rStyle w:val="Hypertextovodkaz"/>
              </w:rPr>
            </w:rPrChange>
          </w:rPr>
          <w:delText>protierozní opatření</w:delText>
        </w:r>
        <w:r w:rsidDel="008C47D2">
          <w:rPr>
            <w:webHidden/>
          </w:rPr>
          <w:tab/>
          <w:delText>9</w:delText>
        </w:r>
      </w:del>
    </w:p>
    <w:p w14:paraId="7E5A1BF4" w14:textId="65C4B365" w:rsidR="0022760C" w:rsidRPr="00C91637" w:rsidDel="008C47D2" w:rsidRDefault="0022760C">
      <w:pPr>
        <w:pStyle w:val="Obsah2"/>
        <w:tabs>
          <w:tab w:val="left" w:pos="720"/>
        </w:tabs>
        <w:rPr>
          <w:del w:id="391" w:author="Svarova, Tereza" w:date="2020-05-14T09:09:00Z"/>
          <w:b/>
          <w:szCs w:val="22"/>
        </w:rPr>
      </w:pPr>
      <w:del w:id="392" w:author="Svarova, Tereza" w:date="2020-05-14T09:09:00Z">
        <w:r w:rsidRPr="008C47D2" w:rsidDel="008C47D2">
          <w:rPr>
            <w:rPrChange w:id="393" w:author="Svarova, Tereza" w:date="2020-05-14T09:09:00Z">
              <w:rPr>
                <w:rStyle w:val="Hypertextovodkaz"/>
              </w:rPr>
            </w:rPrChange>
          </w:rPr>
          <w:delText>e.5)</w:delText>
        </w:r>
        <w:r w:rsidRPr="00C91637" w:rsidDel="008C47D2">
          <w:rPr>
            <w:b/>
            <w:szCs w:val="22"/>
          </w:rPr>
          <w:tab/>
        </w:r>
        <w:r w:rsidRPr="008C47D2" w:rsidDel="008C47D2">
          <w:rPr>
            <w:rPrChange w:id="394" w:author="Svarova, Tereza" w:date="2020-05-14T09:09:00Z">
              <w:rPr>
                <w:rStyle w:val="Hypertextovodkaz"/>
              </w:rPr>
            </w:rPrChange>
          </w:rPr>
          <w:delText>vodní hospodářství a opatření proti povodním</w:delText>
        </w:r>
        <w:r w:rsidDel="008C47D2">
          <w:rPr>
            <w:webHidden/>
          </w:rPr>
          <w:tab/>
          <w:delText>9</w:delText>
        </w:r>
      </w:del>
    </w:p>
    <w:p w14:paraId="61EF4EAF" w14:textId="3DFF7ED3" w:rsidR="0022760C" w:rsidRPr="00C91637" w:rsidDel="008C47D2" w:rsidRDefault="0022760C">
      <w:pPr>
        <w:pStyle w:val="Obsah2"/>
        <w:tabs>
          <w:tab w:val="left" w:pos="720"/>
        </w:tabs>
        <w:rPr>
          <w:del w:id="395" w:author="Svarova, Tereza" w:date="2020-05-14T09:09:00Z"/>
          <w:b/>
          <w:szCs w:val="22"/>
        </w:rPr>
      </w:pPr>
      <w:del w:id="396" w:author="Svarova, Tereza" w:date="2020-05-14T09:09:00Z">
        <w:r w:rsidRPr="008C47D2" w:rsidDel="008C47D2">
          <w:rPr>
            <w:rPrChange w:id="397" w:author="Svarova, Tereza" w:date="2020-05-14T09:09:00Z">
              <w:rPr>
                <w:rStyle w:val="Hypertextovodkaz"/>
              </w:rPr>
            </w:rPrChange>
          </w:rPr>
          <w:delText>e.6)</w:delText>
        </w:r>
        <w:r w:rsidRPr="00C91637" w:rsidDel="008C47D2">
          <w:rPr>
            <w:b/>
            <w:szCs w:val="22"/>
          </w:rPr>
          <w:tab/>
        </w:r>
        <w:r w:rsidRPr="008C47D2" w:rsidDel="008C47D2">
          <w:rPr>
            <w:rPrChange w:id="398" w:author="Svarova, Tereza" w:date="2020-05-14T09:09:00Z">
              <w:rPr>
                <w:rStyle w:val="Hypertextovodkaz"/>
              </w:rPr>
            </w:rPrChange>
          </w:rPr>
          <w:delText>koncepce rekreačního využívání krajiny</w:delText>
        </w:r>
        <w:r w:rsidDel="008C47D2">
          <w:rPr>
            <w:webHidden/>
          </w:rPr>
          <w:tab/>
          <w:delText>10</w:delText>
        </w:r>
      </w:del>
    </w:p>
    <w:p w14:paraId="34AA70E8" w14:textId="205EED71" w:rsidR="0022760C" w:rsidRPr="00C91637" w:rsidDel="008C47D2" w:rsidRDefault="0022760C">
      <w:pPr>
        <w:pStyle w:val="Obsah1"/>
        <w:tabs>
          <w:tab w:val="left" w:pos="480"/>
        </w:tabs>
        <w:rPr>
          <w:del w:id="399" w:author="Svarova, Tereza" w:date="2020-05-14T09:09:00Z"/>
        </w:rPr>
      </w:pPr>
      <w:del w:id="400" w:author="Svarova, Tereza" w:date="2020-05-14T09:09:00Z">
        <w:r w:rsidRPr="008C47D2" w:rsidDel="008C47D2">
          <w:rPr>
            <w:rPrChange w:id="401" w:author="Svarova, Tereza" w:date="2020-05-14T09:09:00Z">
              <w:rPr>
                <w:rStyle w:val="Hypertextovodkaz"/>
                <w:b w:val="0"/>
              </w:rPr>
            </w:rPrChange>
          </w:rPr>
          <w:delText>f)</w:delText>
        </w:r>
        <w:r w:rsidRPr="00C91637" w:rsidDel="008C47D2">
          <w:tab/>
        </w:r>
        <w:r w:rsidRPr="008C47D2" w:rsidDel="008C47D2">
          <w:rPr>
            <w:rPrChange w:id="402" w:author="Svarova, Tereza" w:date="2020-05-14T09:09:00Z">
              <w:rPr>
                <w:rStyle w:val="Hypertextovodkaz"/>
                <w:b w:val="0"/>
              </w:rPr>
            </w:rPrChange>
          </w:rPr>
          <w:delText>stanovení podmínek pro využití ploch s rozdílným způsobem využití s určením převažujícího účelu využití (hlavní využití), pokud je možné jej stanovit, přípustného využití, nepřípustného využití (včetně stanovení, ve kterých plochách je vyloučeno umísťování staveb, zařízení a jiných opatření pro účely uvedené v § 18 odst. 5 stavebního zákona), popřípadě stanovení podmíněně přípustného využití těchto ploch a stanovení podmínek prostorového uspořádání, včetně základních podmínek ochrany krajinného rázu</w:delText>
        </w:r>
        <w:r w:rsidDel="008C47D2">
          <w:rPr>
            <w:webHidden/>
          </w:rPr>
          <w:tab/>
          <w:delText>10</w:delText>
        </w:r>
      </w:del>
    </w:p>
    <w:p w14:paraId="09BA4C40" w14:textId="6C72DAC8" w:rsidR="0022760C" w:rsidRPr="00C91637" w:rsidDel="008C47D2" w:rsidRDefault="0022760C">
      <w:pPr>
        <w:pStyle w:val="Obsah1"/>
        <w:tabs>
          <w:tab w:val="left" w:pos="480"/>
        </w:tabs>
        <w:rPr>
          <w:del w:id="403" w:author="Svarova, Tereza" w:date="2020-05-14T09:09:00Z"/>
        </w:rPr>
      </w:pPr>
      <w:del w:id="404" w:author="Svarova, Tereza" w:date="2020-05-14T09:09:00Z">
        <w:r w:rsidRPr="008C47D2" w:rsidDel="008C47D2">
          <w:rPr>
            <w:rPrChange w:id="405" w:author="Svarova, Tereza" w:date="2020-05-14T09:09:00Z">
              <w:rPr>
                <w:rStyle w:val="Hypertextovodkaz"/>
                <w:b w:val="0"/>
              </w:rPr>
            </w:rPrChange>
          </w:rPr>
          <w:delText>g)</w:delText>
        </w:r>
        <w:r w:rsidRPr="00C91637" w:rsidDel="008C47D2">
          <w:tab/>
        </w:r>
        <w:r w:rsidRPr="008C47D2" w:rsidDel="008C47D2">
          <w:rPr>
            <w:rPrChange w:id="406" w:author="Svarova, Tereza" w:date="2020-05-14T09:09:00Z">
              <w:rPr>
                <w:rStyle w:val="Hypertextovodkaz"/>
                <w:b w:val="0"/>
              </w:rPr>
            </w:rPrChange>
          </w:rPr>
          <w:delText>vymezení veřejně prospěšných staveb, veřejně prospěšných opatření, staveb a opatření k zajišťování obrany a bezpečnosti státu a ploch pro asanaci, pro která lze práva k pozemkům a stavbám vyvlastnit</w:delText>
        </w:r>
        <w:r w:rsidDel="008C47D2">
          <w:rPr>
            <w:webHidden/>
          </w:rPr>
          <w:tab/>
          <w:delText>10</w:delText>
        </w:r>
      </w:del>
    </w:p>
    <w:p w14:paraId="4B0BF02B" w14:textId="1016A8F0" w:rsidR="0022760C" w:rsidRPr="00C91637" w:rsidDel="008C47D2" w:rsidRDefault="0022760C">
      <w:pPr>
        <w:pStyle w:val="Obsah1"/>
        <w:tabs>
          <w:tab w:val="left" w:pos="480"/>
        </w:tabs>
        <w:rPr>
          <w:del w:id="407" w:author="Svarova, Tereza" w:date="2020-05-14T09:09:00Z"/>
        </w:rPr>
      </w:pPr>
      <w:del w:id="408" w:author="Svarova, Tereza" w:date="2020-05-14T09:09:00Z">
        <w:r w:rsidRPr="008C47D2" w:rsidDel="008C47D2">
          <w:rPr>
            <w:rPrChange w:id="409" w:author="Svarova, Tereza" w:date="2020-05-14T09:09:00Z">
              <w:rPr>
                <w:rStyle w:val="Hypertextovodkaz"/>
                <w:b w:val="0"/>
              </w:rPr>
            </w:rPrChange>
          </w:rPr>
          <w:delText>h)</w:delText>
        </w:r>
        <w:r w:rsidRPr="00C91637" w:rsidDel="008C47D2">
          <w:tab/>
        </w:r>
        <w:r w:rsidRPr="008C47D2" w:rsidDel="008C47D2">
          <w:rPr>
            <w:rPrChange w:id="410" w:author="Svarova, Tereza" w:date="2020-05-14T09:09:00Z">
              <w:rPr>
                <w:rStyle w:val="Hypertextovodkaz"/>
                <w:b w:val="0"/>
              </w:rPr>
            </w:rPrChange>
          </w:rPr>
          <w:delText>vymezení veřejně prospěšných staveb a veřejných prostranství, pro které lze uplatnit předkupní právo, s uvedením v čí prospěch je předkupní právo zřizováno, parcelních čísel pozemků, názvu katastrálního území a případně dalších údajů podle §8 katastrálního zákona</w:delText>
        </w:r>
        <w:r w:rsidDel="008C47D2">
          <w:rPr>
            <w:webHidden/>
          </w:rPr>
          <w:tab/>
          <w:delText>10</w:delText>
        </w:r>
      </w:del>
    </w:p>
    <w:p w14:paraId="24096EF3" w14:textId="5E26894D" w:rsidR="0022760C" w:rsidRPr="00C91637" w:rsidDel="008C47D2" w:rsidRDefault="0022760C">
      <w:pPr>
        <w:pStyle w:val="Obsah1"/>
        <w:tabs>
          <w:tab w:val="left" w:pos="480"/>
        </w:tabs>
        <w:rPr>
          <w:del w:id="411" w:author="Svarova, Tereza" w:date="2020-05-14T09:09:00Z"/>
        </w:rPr>
      </w:pPr>
      <w:del w:id="412" w:author="Svarova, Tereza" w:date="2020-05-14T09:09:00Z">
        <w:r w:rsidRPr="008C47D2" w:rsidDel="008C47D2">
          <w:rPr>
            <w:rPrChange w:id="413" w:author="Svarova, Tereza" w:date="2020-05-14T09:09:00Z">
              <w:rPr>
                <w:rStyle w:val="Hypertextovodkaz"/>
                <w:b w:val="0"/>
              </w:rPr>
            </w:rPrChange>
          </w:rPr>
          <w:delText>i)</w:delText>
        </w:r>
        <w:r w:rsidRPr="00C91637" w:rsidDel="008C47D2">
          <w:tab/>
        </w:r>
        <w:r w:rsidRPr="008C47D2" w:rsidDel="008C47D2">
          <w:rPr>
            <w:rPrChange w:id="414" w:author="Svarova, Tereza" w:date="2020-05-14T09:09:00Z">
              <w:rPr>
                <w:rStyle w:val="Hypertextovodkaz"/>
                <w:b w:val="0"/>
              </w:rPr>
            </w:rPrChange>
          </w:rPr>
          <w:delText>stanovení kompenzačních opatření podle § 50 odst. 6 stavebního zákona</w:delText>
        </w:r>
        <w:r w:rsidDel="008C47D2">
          <w:rPr>
            <w:webHidden/>
          </w:rPr>
          <w:tab/>
          <w:delText>10</w:delText>
        </w:r>
      </w:del>
    </w:p>
    <w:p w14:paraId="18F22524" w14:textId="0A6EB75A" w:rsidR="0022760C" w:rsidRPr="00C91637" w:rsidDel="008C47D2" w:rsidRDefault="0022760C">
      <w:pPr>
        <w:pStyle w:val="Obsah1"/>
        <w:tabs>
          <w:tab w:val="left" w:pos="480"/>
        </w:tabs>
        <w:rPr>
          <w:del w:id="415" w:author="Svarova, Tereza" w:date="2020-05-14T09:09:00Z"/>
        </w:rPr>
      </w:pPr>
      <w:del w:id="416" w:author="Svarova, Tereza" w:date="2020-05-14T09:09:00Z">
        <w:r w:rsidRPr="008C47D2" w:rsidDel="008C47D2">
          <w:rPr>
            <w:rPrChange w:id="417" w:author="Svarova, Tereza" w:date="2020-05-14T09:09:00Z">
              <w:rPr>
                <w:rStyle w:val="Hypertextovodkaz"/>
                <w:b w:val="0"/>
              </w:rPr>
            </w:rPrChange>
          </w:rPr>
          <w:delText>j)</w:delText>
        </w:r>
        <w:r w:rsidRPr="00C91637" w:rsidDel="008C47D2">
          <w:tab/>
        </w:r>
        <w:r w:rsidRPr="008C47D2" w:rsidDel="008C47D2">
          <w:rPr>
            <w:rPrChange w:id="418" w:author="Svarova, Tereza" w:date="2020-05-14T09:09:00Z">
              <w:rPr>
                <w:rStyle w:val="Hypertextovodkaz"/>
                <w:b w:val="0"/>
              </w:rPr>
            </w:rPrChange>
          </w:rPr>
          <w:delText>vymezení ploch a koridorů územních rezerv a stanovení možného budoucího využití, včetně podmínek pro jeho prověření</w:delText>
        </w:r>
        <w:r w:rsidDel="008C47D2">
          <w:rPr>
            <w:webHidden/>
          </w:rPr>
          <w:tab/>
          <w:delText>11</w:delText>
        </w:r>
      </w:del>
    </w:p>
    <w:p w14:paraId="1C8786C9" w14:textId="4638EAA7" w:rsidR="0022760C" w:rsidRPr="00C91637" w:rsidDel="008C47D2" w:rsidRDefault="0022760C">
      <w:pPr>
        <w:pStyle w:val="Obsah1"/>
        <w:tabs>
          <w:tab w:val="left" w:pos="480"/>
        </w:tabs>
        <w:rPr>
          <w:del w:id="419" w:author="Svarova, Tereza" w:date="2020-05-14T09:09:00Z"/>
        </w:rPr>
      </w:pPr>
      <w:del w:id="420" w:author="Svarova, Tereza" w:date="2020-05-14T09:09:00Z">
        <w:r w:rsidRPr="008C47D2" w:rsidDel="008C47D2">
          <w:rPr>
            <w:rPrChange w:id="421" w:author="Svarova, Tereza" w:date="2020-05-14T09:09:00Z">
              <w:rPr>
                <w:rStyle w:val="Hypertextovodkaz"/>
                <w:b w:val="0"/>
              </w:rPr>
            </w:rPrChange>
          </w:rPr>
          <w:delText>k)</w:delText>
        </w:r>
        <w:r w:rsidRPr="00C91637" w:rsidDel="008C47D2">
          <w:tab/>
        </w:r>
        <w:r w:rsidRPr="008C47D2" w:rsidDel="008C47D2">
          <w:rPr>
            <w:rPrChange w:id="422" w:author="Svarova, Tereza" w:date="2020-05-14T09:09:00Z">
              <w:rPr>
                <w:rStyle w:val="Hypertextovodkaz"/>
                <w:b w:val="0"/>
              </w:rPr>
            </w:rPrChange>
          </w:rPr>
          <w:delText>vymezení ploch a koridorů, ve kterých je rozhodování o změnách v území podmíněno zpracováním územní studie, stanovení podmínek pro její pořízení a přiměřené lhůty pro vložení dat o této studii do evidence územně plánovací činnosti</w:delText>
        </w:r>
        <w:r w:rsidDel="008C47D2">
          <w:rPr>
            <w:webHidden/>
          </w:rPr>
          <w:tab/>
          <w:delText>11</w:delText>
        </w:r>
      </w:del>
    </w:p>
    <w:p w14:paraId="164A830C" w14:textId="1079BCEF" w:rsidR="0022760C" w:rsidRPr="00C91637" w:rsidDel="008C47D2" w:rsidRDefault="0022760C">
      <w:pPr>
        <w:pStyle w:val="Obsah1"/>
        <w:tabs>
          <w:tab w:val="left" w:pos="480"/>
        </w:tabs>
        <w:rPr>
          <w:del w:id="423" w:author="Svarova, Tereza" w:date="2020-05-14T09:09:00Z"/>
        </w:rPr>
      </w:pPr>
      <w:del w:id="424" w:author="Svarova, Tereza" w:date="2020-05-14T09:09:00Z">
        <w:r w:rsidRPr="008C47D2" w:rsidDel="008C47D2">
          <w:rPr>
            <w:rPrChange w:id="425" w:author="Svarova, Tereza" w:date="2020-05-14T09:09:00Z">
              <w:rPr>
                <w:rStyle w:val="Hypertextovodkaz"/>
                <w:b w:val="0"/>
              </w:rPr>
            </w:rPrChange>
          </w:rPr>
          <w:delText>l)</w:delText>
        </w:r>
        <w:r w:rsidRPr="00C91637" w:rsidDel="008C47D2">
          <w:tab/>
        </w:r>
        <w:r w:rsidRPr="008C47D2" w:rsidDel="008C47D2">
          <w:rPr>
            <w:rPrChange w:id="426" w:author="Svarova, Tereza" w:date="2020-05-14T09:09:00Z">
              <w:rPr>
                <w:rStyle w:val="Hypertextovodkaz"/>
                <w:b w:val="0"/>
              </w:rPr>
            </w:rPrChange>
          </w:rPr>
          <w:delText>vymezení ploch a koridorů, ve kterých je rozhodování o změnách v území podmíněno vydáním regulačního plánu, zadání regulačního plánu v rozsahu podle přílohy č. 9, stanovení, zda se bude jednat o regulační plán z podnětu nebo na žádost, a u regulačního plánu z podnětu stanovení přiměřené lhůty pro jeho vydání</w:delText>
        </w:r>
        <w:r w:rsidDel="008C47D2">
          <w:rPr>
            <w:webHidden/>
          </w:rPr>
          <w:tab/>
          <w:delText>12</w:delText>
        </w:r>
      </w:del>
    </w:p>
    <w:p w14:paraId="43921569" w14:textId="21EAEE41" w:rsidR="0022760C" w:rsidRPr="00C91637" w:rsidDel="008C47D2" w:rsidRDefault="0022760C">
      <w:pPr>
        <w:pStyle w:val="Obsah1"/>
        <w:tabs>
          <w:tab w:val="left" w:pos="720"/>
        </w:tabs>
        <w:rPr>
          <w:del w:id="427" w:author="Svarova, Tereza" w:date="2020-05-14T09:09:00Z"/>
        </w:rPr>
      </w:pPr>
      <w:del w:id="428" w:author="Svarova, Tereza" w:date="2020-05-14T09:09:00Z">
        <w:r w:rsidRPr="008C47D2" w:rsidDel="008C47D2">
          <w:rPr>
            <w:rPrChange w:id="429" w:author="Svarova, Tereza" w:date="2020-05-14T09:09:00Z">
              <w:rPr>
                <w:rStyle w:val="Hypertextovodkaz"/>
                <w:b w:val="0"/>
              </w:rPr>
            </w:rPrChange>
          </w:rPr>
          <w:delText>m)</w:delText>
        </w:r>
        <w:r w:rsidRPr="00C91637" w:rsidDel="008C47D2">
          <w:tab/>
        </w:r>
        <w:r w:rsidRPr="008C47D2" w:rsidDel="008C47D2">
          <w:rPr>
            <w:rPrChange w:id="430" w:author="Svarova, Tereza" w:date="2020-05-14T09:09:00Z">
              <w:rPr>
                <w:rStyle w:val="Hypertextovodkaz"/>
                <w:b w:val="0"/>
              </w:rPr>
            </w:rPrChange>
          </w:rPr>
          <w:delText>údaje o počtu listů změny č. 2 územního plánu a počtu výkresů k němu připojené grafické části</w:delText>
        </w:r>
        <w:r w:rsidDel="008C47D2">
          <w:rPr>
            <w:webHidden/>
          </w:rPr>
          <w:tab/>
          <w:delText>………………………………………………………………………………………………………………………………………..12</w:delText>
        </w:r>
      </w:del>
    </w:p>
    <w:p w14:paraId="3CAA1966" w14:textId="66459C12" w:rsidR="00AD1768" w:rsidRPr="003D46D4" w:rsidRDefault="0022760C" w:rsidP="003D46D4">
      <w:pPr>
        <w:pStyle w:val="Nadpis1"/>
        <w:numPr>
          <w:ilvl w:val="0"/>
          <w:numId w:val="0"/>
        </w:numPr>
        <w:ind w:left="360" w:hanging="360"/>
        <w:rPr>
          <w:rFonts w:cs="Calibri"/>
          <w:b w:val="0"/>
          <w:bCs w:val="0"/>
          <w:noProof/>
          <w:color w:val="365F91"/>
          <w:sz w:val="22"/>
          <w:szCs w:val="22"/>
          <w:highlight w:val="yellow"/>
          <w:rPrChange w:id="431" w:author="Anna Macurova" w:date="2020-03-20T08:50:00Z">
            <w:rPr/>
          </w:rPrChange>
        </w:rPr>
      </w:pPr>
      <w:r>
        <w:rPr>
          <w:rFonts w:cs="Calibri"/>
          <w:b w:val="0"/>
          <w:bCs w:val="0"/>
          <w:noProof/>
          <w:color w:val="365F91"/>
          <w:sz w:val="22"/>
          <w:szCs w:val="22"/>
          <w:highlight w:val="yellow"/>
        </w:rPr>
        <w:fldChar w:fldCharType="end"/>
      </w:r>
    </w:p>
    <w:p w14:paraId="649D345F" w14:textId="77777777" w:rsidR="00AD1768" w:rsidRPr="00723CB1" w:rsidRDefault="00AD1768" w:rsidP="00453F27">
      <w:pPr>
        <w:rPr>
          <w:highlight w:val="yellow"/>
          <w:rPrChange w:id="432" w:author="Anna Macurova" w:date="2020-03-20T08:50:00Z">
            <w:rPr/>
          </w:rPrChange>
        </w:rPr>
      </w:pPr>
    </w:p>
    <w:p w14:paraId="7DEF03F0" w14:textId="77777777" w:rsidR="00AD1768" w:rsidRPr="00723CB1" w:rsidRDefault="00AD1768" w:rsidP="00453F27">
      <w:pPr>
        <w:rPr>
          <w:highlight w:val="yellow"/>
          <w:rPrChange w:id="433" w:author="Anna Macurova" w:date="2020-03-20T08:50:00Z">
            <w:rPr/>
          </w:rPrChange>
        </w:rPr>
      </w:pPr>
    </w:p>
    <w:p w14:paraId="55770FD0" w14:textId="77777777" w:rsidR="00AD1768" w:rsidRPr="00723CB1" w:rsidRDefault="00AD1768" w:rsidP="00453F27">
      <w:pPr>
        <w:rPr>
          <w:highlight w:val="yellow"/>
          <w:rPrChange w:id="434" w:author="Anna Macurova" w:date="2020-03-20T08:50:00Z">
            <w:rPr/>
          </w:rPrChange>
        </w:rPr>
      </w:pPr>
    </w:p>
    <w:p w14:paraId="53A681B1" w14:textId="77777777" w:rsidR="00AD1768" w:rsidRPr="00723CB1" w:rsidRDefault="00AD1768" w:rsidP="00453F27">
      <w:pPr>
        <w:rPr>
          <w:highlight w:val="yellow"/>
          <w:rPrChange w:id="435" w:author="Anna Macurova" w:date="2020-03-20T08:50:00Z">
            <w:rPr/>
          </w:rPrChange>
        </w:rPr>
      </w:pPr>
    </w:p>
    <w:p w14:paraId="35CA490E" w14:textId="78D88A72" w:rsidR="00453F27" w:rsidRDefault="00453F27" w:rsidP="00453F27">
      <w:pPr>
        <w:rPr>
          <w:highlight w:val="yellow"/>
        </w:rPr>
      </w:pPr>
    </w:p>
    <w:p w14:paraId="26443884" w14:textId="7934C24E" w:rsidR="00C71FBC" w:rsidDel="00975B37" w:rsidRDefault="00C71FBC" w:rsidP="00453F27">
      <w:pPr>
        <w:rPr>
          <w:del w:id="436" w:author="Svarova, Tereza" w:date="2020-05-15T10:09:00Z"/>
          <w:highlight w:val="yellow"/>
        </w:rPr>
      </w:pPr>
    </w:p>
    <w:p w14:paraId="7EA5B47C" w14:textId="780F115C" w:rsidR="00C71FBC" w:rsidDel="00975B37" w:rsidRDefault="00C71FBC" w:rsidP="00453F27">
      <w:pPr>
        <w:rPr>
          <w:del w:id="437" w:author="Svarova, Tereza" w:date="2020-05-15T10:09:00Z"/>
          <w:highlight w:val="yellow"/>
        </w:rPr>
      </w:pPr>
    </w:p>
    <w:p w14:paraId="35FCB166" w14:textId="3A2E5465" w:rsidR="00C71FBC" w:rsidRDefault="00C71FBC" w:rsidP="00453F27">
      <w:pPr>
        <w:rPr>
          <w:highlight w:val="yellow"/>
        </w:rPr>
      </w:pPr>
    </w:p>
    <w:p w14:paraId="1E688554" w14:textId="2ACFAACE" w:rsidR="00C71FBC" w:rsidRDefault="00C71FBC" w:rsidP="00453F27">
      <w:pPr>
        <w:rPr>
          <w:highlight w:val="yellow"/>
        </w:rPr>
      </w:pPr>
    </w:p>
    <w:p w14:paraId="7BD858A7" w14:textId="35CE0B3C" w:rsidR="00C71FBC" w:rsidRDefault="00C71FBC" w:rsidP="00453F27">
      <w:pPr>
        <w:rPr>
          <w:highlight w:val="yellow"/>
        </w:rPr>
      </w:pPr>
    </w:p>
    <w:p w14:paraId="3C91CD58" w14:textId="407F8CEC" w:rsidR="00C71FBC" w:rsidRDefault="00C71FBC" w:rsidP="00453F27">
      <w:pPr>
        <w:rPr>
          <w:highlight w:val="yellow"/>
        </w:rPr>
      </w:pPr>
    </w:p>
    <w:p w14:paraId="784E1F69" w14:textId="6817EBA3" w:rsidR="00C71FBC" w:rsidRDefault="00C71FBC" w:rsidP="00453F27">
      <w:pPr>
        <w:rPr>
          <w:highlight w:val="yellow"/>
        </w:rPr>
      </w:pPr>
    </w:p>
    <w:p w14:paraId="78B7CD03" w14:textId="3E40F582" w:rsidR="00C71FBC" w:rsidRDefault="00C71FBC" w:rsidP="00453F27">
      <w:pPr>
        <w:rPr>
          <w:highlight w:val="yellow"/>
        </w:rPr>
      </w:pPr>
    </w:p>
    <w:p w14:paraId="2C616B30" w14:textId="77777777" w:rsidR="00453F27" w:rsidRPr="00723CB1" w:rsidRDefault="00453F27" w:rsidP="00453F27">
      <w:pPr>
        <w:jc w:val="both"/>
        <w:rPr>
          <w:color w:val="00B0F0"/>
          <w:sz w:val="18"/>
          <w:szCs w:val="18"/>
          <w:highlight w:val="yellow"/>
          <w:rPrChange w:id="438" w:author="Anna Macurova" w:date="2020-03-20T08:50:00Z">
            <w:rPr>
              <w:color w:val="00B0F0"/>
              <w:sz w:val="18"/>
              <w:szCs w:val="18"/>
            </w:rPr>
          </w:rPrChange>
        </w:rPr>
      </w:pPr>
    </w:p>
    <w:p w14:paraId="3059E6C2" w14:textId="77777777" w:rsidR="00453F27" w:rsidRPr="00C7507F" w:rsidRDefault="00453F27" w:rsidP="00453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C7507F">
        <w:rPr>
          <w:b/>
          <w:sz w:val="28"/>
          <w:szCs w:val="28"/>
        </w:rPr>
        <w:t>ZÁZNAM O ÚČINNOSTI</w:t>
      </w:r>
    </w:p>
    <w:p w14:paraId="03F65D8C" w14:textId="77777777" w:rsidR="00453F27" w:rsidRPr="00C7507F" w:rsidRDefault="00453F27" w:rsidP="00453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18"/>
          <w:szCs w:val="18"/>
        </w:rPr>
      </w:pPr>
    </w:p>
    <w:p w14:paraId="1D6F78C3" w14:textId="77777777" w:rsidR="00453F27" w:rsidRPr="00C7507F" w:rsidRDefault="00453F27" w:rsidP="00453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Cs w:val="22"/>
        </w:rPr>
      </w:pPr>
      <w:r w:rsidRPr="00C7507F">
        <w:rPr>
          <w:szCs w:val="22"/>
        </w:rPr>
        <w:t xml:space="preserve">Správní orgán, který ÚP vydal:   </w:t>
      </w:r>
      <w:r w:rsidRPr="00C7507F">
        <w:rPr>
          <w:szCs w:val="22"/>
        </w:rPr>
        <w:tab/>
      </w:r>
      <w:r w:rsidRPr="00C7507F">
        <w:rPr>
          <w:szCs w:val="22"/>
        </w:rPr>
        <w:tab/>
        <w:t>Zastupitelstvo obce Květnice</w:t>
      </w:r>
    </w:p>
    <w:p w14:paraId="23D79952" w14:textId="77777777" w:rsidR="00453F27" w:rsidRPr="00C7507F" w:rsidRDefault="00453F27" w:rsidP="00453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Cs w:val="22"/>
        </w:rPr>
      </w:pPr>
      <w:r w:rsidRPr="00C7507F">
        <w:rPr>
          <w:szCs w:val="22"/>
        </w:rPr>
        <w:t xml:space="preserve">Datum nabytí účinnosti: </w:t>
      </w:r>
      <w:r w:rsidRPr="00C7507F">
        <w:rPr>
          <w:szCs w:val="22"/>
        </w:rPr>
        <w:tab/>
      </w:r>
      <w:r w:rsidRPr="00C7507F">
        <w:rPr>
          <w:szCs w:val="22"/>
        </w:rPr>
        <w:tab/>
      </w:r>
    </w:p>
    <w:p w14:paraId="250851EC" w14:textId="77777777" w:rsidR="00453F27" w:rsidRPr="00B53C47" w:rsidRDefault="00453F27" w:rsidP="00453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Cs w:val="22"/>
        </w:rPr>
      </w:pPr>
      <w:r w:rsidRPr="00B53C47">
        <w:rPr>
          <w:szCs w:val="22"/>
        </w:rPr>
        <w:t xml:space="preserve">Pořizovatel: </w:t>
      </w:r>
      <w:r w:rsidRPr="00B53C47">
        <w:rPr>
          <w:szCs w:val="22"/>
        </w:rPr>
        <w:tab/>
      </w:r>
      <w:r w:rsidRPr="00B53C47">
        <w:rPr>
          <w:szCs w:val="22"/>
        </w:rPr>
        <w:tab/>
      </w:r>
      <w:r w:rsidRPr="00B53C47">
        <w:rPr>
          <w:szCs w:val="22"/>
        </w:rPr>
        <w:tab/>
      </w:r>
      <w:r w:rsidRPr="00B53C47">
        <w:rPr>
          <w:szCs w:val="22"/>
        </w:rPr>
        <w:tab/>
        <w:t>Obecní úřad Květnice</w:t>
      </w:r>
    </w:p>
    <w:p w14:paraId="46E3D294" w14:textId="77777777" w:rsidR="00453F27" w:rsidRPr="003D6887" w:rsidRDefault="00453F27" w:rsidP="00453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Cs w:val="22"/>
        </w:rPr>
      </w:pPr>
      <w:r w:rsidRPr="00096160">
        <w:rPr>
          <w:szCs w:val="22"/>
        </w:rPr>
        <w:t xml:space="preserve">Oprávněná úřední osoba: </w:t>
      </w:r>
      <w:r w:rsidRPr="00096160">
        <w:rPr>
          <w:szCs w:val="22"/>
        </w:rPr>
        <w:tab/>
      </w:r>
      <w:r w:rsidRPr="00096160">
        <w:rPr>
          <w:szCs w:val="22"/>
        </w:rPr>
        <w:tab/>
        <w:t>Ing. Renata Perglerová</w:t>
      </w:r>
    </w:p>
    <w:p w14:paraId="7B817A39" w14:textId="77777777" w:rsidR="00453F27" w:rsidRPr="00B37477" w:rsidRDefault="00453F27" w:rsidP="00453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Cs w:val="22"/>
        </w:rPr>
      </w:pPr>
    </w:p>
    <w:p w14:paraId="313ADDCF" w14:textId="77777777" w:rsidR="00453F27" w:rsidRPr="009A3DDA" w:rsidRDefault="00453F27" w:rsidP="00453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Cs w:val="22"/>
        </w:rPr>
      </w:pPr>
    </w:p>
    <w:p w14:paraId="3A5C26D7" w14:textId="77777777" w:rsidR="00453F27" w:rsidRPr="001F20EF" w:rsidRDefault="00453F27" w:rsidP="00453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Cs w:val="22"/>
        </w:rPr>
      </w:pPr>
    </w:p>
    <w:p w14:paraId="7C4ADB5F" w14:textId="77777777" w:rsidR="00453F27" w:rsidRPr="001F20EF" w:rsidRDefault="00453F27" w:rsidP="00453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Cs w:val="22"/>
        </w:rPr>
      </w:pPr>
    </w:p>
    <w:p w14:paraId="5ECEC079" w14:textId="77777777" w:rsidR="00453F27" w:rsidRPr="009A57BA" w:rsidRDefault="00453F27" w:rsidP="00453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9A57BA">
        <w:rPr>
          <w:szCs w:val="22"/>
        </w:rPr>
        <w:t>Podpis a razítko:</w:t>
      </w:r>
      <w:r w:rsidRPr="009A57BA">
        <w:tab/>
      </w:r>
      <w:r w:rsidRPr="009A57BA">
        <w:tab/>
      </w:r>
      <w:r w:rsidRPr="009A57BA">
        <w:tab/>
        <w:t>………………………………………………..</w:t>
      </w:r>
    </w:p>
    <w:p w14:paraId="3CBAD0A0" w14:textId="77777777" w:rsidR="00453F27" w:rsidRPr="009A57BA" w:rsidRDefault="00453F27" w:rsidP="00453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B0F0"/>
        </w:rPr>
      </w:pPr>
    </w:p>
    <w:p w14:paraId="568D5EF4" w14:textId="77777777" w:rsidR="00877178" w:rsidRPr="00F64DB7" w:rsidRDefault="00FF44DD">
      <w:pPr>
        <w:pStyle w:val="Nadpis1"/>
        <w:spacing w:before="120" w:after="240"/>
        <w:pPrChange w:id="439" w:author="Svarova, Tereza" w:date="2020-05-13T16:53:00Z">
          <w:pPr>
            <w:pStyle w:val="Nadpis1"/>
          </w:pPr>
        </w:pPrChange>
      </w:pPr>
      <w:r w:rsidRPr="00723CB1">
        <w:rPr>
          <w:rFonts w:cs="Calibri"/>
          <w:b w:val="0"/>
          <w:bCs w:val="0"/>
          <w:noProof/>
          <w:color w:val="365F91"/>
          <w:sz w:val="22"/>
          <w:szCs w:val="22"/>
          <w:highlight w:val="yellow"/>
          <w:rPrChange w:id="440" w:author="Anna Macurova" w:date="2020-03-20T08:50:00Z">
            <w:rPr>
              <w:rFonts w:cs="Calibri"/>
              <w:b w:val="0"/>
              <w:bCs w:val="0"/>
              <w:noProof/>
              <w:color w:val="365F91"/>
              <w:sz w:val="22"/>
              <w:szCs w:val="22"/>
            </w:rPr>
          </w:rPrChange>
        </w:rPr>
        <w:br w:type="page"/>
      </w:r>
      <w:bookmarkStart w:id="441" w:name="_Toc532396677"/>
      <w:bookmarkStart w:id="442" w:name="_Toc40340031"/>
      <w:r w:rsidR="00877178" w:rsidRPr="00F64DB7">
        <w:rPr>
          <w:sz w:val="26"/>
          <w:szCs w:val="26"/>
          <w:rPrChange w:id="443" w:author="Svarova, Tereza" w:date="2020-05-14T09:07:00Z">
            <w:rPr/>
          </w:rPrChange>
        </w:rPr>
        <w:lastRenderedPageBreak/>
        <w:t>vymezení zastavěného území</w:t>
      </w:r>
      <w:bookmarkEnd w:id="1"/>
      <w:bookmarkEnd w:id="441"/>
      <w:bookmarkEnd w:id="442"/>
    </w:p>
    <w:p w14:paraId="088094D4" w14:textId="4E592033" w:rsidR="002F4D45" w:rsidRPr="00913FED" w:rsidDel="000A103E" w:rsidRDefault="009A57BA">
      <w:pPr>
        <w:numPr>
          <w:ilvl w:val="0"/>
          <w:numId w:val="26"/>
        </w:numPr>
        <w:spacing w:after="360"/>
        <w:ind w:left="425" w:right="-1" w:hanging="357"/>
        <w:rPr>
          <w:del w:id="444" w:author="Svarova, Tereza" w:date="2020-05-13T17:17:00Z"/>
          <w:rPrChange w:id="445" w:author="Svarova, Tereza" w:date="2020-05-13T17:02:00Z">
            <w:rPr>
              <w:del w:id="446" w:author="Svarova, Tereza" w:date="2020-05-13T17:17:00Z"/>
              <w:szCs w:val="22"/>
            </w:rPr>
          </w:rPrChange>
        </w:rPr>
        <w:pPrChange w:id="447" w:author="Svarova, Tereza" w:date="2020-05-18T13:18:00Z">
          <w:pPr>
            <w:ind w:right="-1"/>
          </w:pPr>
        </w:pPrChange>
      </w:pPr>
      <w:ins w:id="448" w:author="Anna Macurova" w:date="2020-03-20T13:50:00Z">
        <w:del w:id="449" w:author="Svarova, Tereza" w:date="2020-05-13T17:17:00Z">
          <w:r w:rsidRPr="001F6D3A" w:rsidDel="000A103E">
            <w:delText>Zastavěné území se změnou č. 2</w:delText>
          </w:r>
        </w:del>
        <w:del w:id="450" w:author="Svarova, Tereza" w:date="2020-05-13T17:01:00Z">
          <w:r w:rsidRPr="001F6D3A" w:rsidDel="00913FED">
            <w:delText xml:space="preserve"> ÚP</w:delText>
          </w:r>
        </w:del>
        <w:del w:id="451" w:author="Svarova, Tereza" w:date="2020-05-13T17:17:00Z">
          <w:r w:rsidRPr="001F6D3A" w:rsidDel="000A103E">
            <w:delText xml:space="preserve"> </w:delText>
          </w:r>
        </w:del>
      </w:ins>
      <w:ins w:id="452" w:author="Anna Macurova" w:date="2020-05-04T15:00:00Z">
        <w:del w:id="453" w:author="Svarova, Tereza" w:date="2020-05-13T17:17:00Z">
          <w:r w:rsidR="0072773D" w:rsidRPr="001F6D3A" w:rsidDel="000A103E">
            <w:delText>aktualizuje na</w:delText>
          </w:r>
        </w:del>
      </w:ins>
      <w:ins w:id="454" w:author="Anna Macurova" w:date="2020-05-04T15:01:00Z">
        <w:del w:id="455" w:author="Svarova, Tereza" w:date="2020-05-13T17:17:00Z">
          <w:r w:rsidR="0072773D" w:rsidRPr="001F6D3A" w:rsidDel="000A103E">
            <w:delText xml:space="preserve"> </w:delText>
          </w:r>
        </w:del>
      </w:ins>
      <w:ins w:id="456" w:author="Anna Macurova" w:date="2020-05-04T15:00:00Z">
        <w:del w:id="457" w:author="Svarova, Tereza" w:date="2020-05-13T17:17:00Z">
          <w:r w:rsidR="0072773D" w:rsidRPr="00152A8F" w:rsidDel="000A103E">
            <w:delText>základě skutečného stavu území k 30.4.</w:delText>
          </w:r>
        </w:del>
      </w:ins>
      <w:ins w:id="458" w:author="Anna Macurova" w:date="2020-05-04T15:01:00Z">
        <w:del w:id="459" w:author="Svarova, Tereza" w:date="2020-05-13T17:17:00Z">
          <w:r w:rsidR="0072773D" w:rsidRPr="00975B37" w:rsidDel="000A103E">
            <w:delText xml:space="preserve"> 2020.</w:delText>
          </w:r>
        </w:del>
      </w:ins>
      <w:del w:id="460" w:author="Svarova, Tereza" w:date="2020-05-13T17:17:00Z">
        <w:r w:rsidR="00BE18B6" w:rsidRPr="00913FED" w:rsidDel="000A103E">
          <w:rPr>
            <w:rPrChange w:id="461" w:author="Svarova, Tereza" w:date="2020-05-13T17:02:00Z">
              <w:rPr>
                <w:rFonts w:eastAsia="Calibri"/>
                <w:szCs w:val="22"/>
              </w:rPr>
            </w:rPrChange>
          </w:rPr>
          <w:delText xml:space="preserve">Změna č. 1 ÚP </w:delText>
        </w:r>
        <w:r w:rsidR="00E8439C" w:rsidRPr="00913FED" w:rsidDel="000A103E">
          <w:rPr>
            <w:rPrChange w:id="462" w:author="Svarova, Tereza" w:date="2020-05-13T17:02:00Z">
              <w:rPr>
                <w:rFonts w:eastAsia="Calibri"/>
                <w:szCs w:val="22"/>
              </w:rPr>
            </w:rPrChange>
          </w:rPr>
          <w:delText xml:space="preserve">aktualizuje </w:delText>
        </w:r>
        <w:r w:rsidR="000D2D1A" w:rsidRPr="00913FED" w:rsidDel="000A103E">
          <w:rPr>
            <w:rPrChange w:id="463" w:author="Svarova, Tereza" w:date="2020-05-13T17:02:00Z">
              <w:rPr>
                <w:rFonts w:eastAsia="Calibri"/>
                <w:szCs w:val="22"/>
              </w:rPr>
            </w:rPrChange>
          </w:rPr>
          <w:delText xml:space="preserve">na základě skutečného stavu </w:delText>
        </w:r>
        <w:r w:rsidR="00BE18B6" w:rsidRPr="00913FED" w:rsidDel="000A103E">
          <w:rPr>
            <w:rPrChange w:id="464" w:author="Svarova, Tereza" w:date="2020-05-13T17:02:00Z">
              <w:rPr>
                <w:rFonts w:eastAsia="Calibri"/>
                <w:szCs w:val="22"/>
              </w:rPr>
            </w:rPrChange>
          </w:rPr>
          <w:delText>zastavěné</w:delText>
        </w:r>
        <w:r w:rsidR="002F4D45" w:rsidRPr="00913FED" w:rsidDel="000A103E">
          <w:rPr>
            <w:rPrChange w:id="465" w:author="Svarova, Tereza" w:date="2020-05-13T17:02:00Z">
              <w:rPr>
                <w:rFonts w:eastAsia="Calibri"/>
                <w:szCs w:val="22"/>
              </w:rPr>
            </w:rPrChange>
          </w:rPr>
          <w:delText xml:space="preserve"> území obce </w:delText>
        </w:r>
        <w:r w:rsidR="00FD4A6A" w:rsidRPr="00913FED" w:rsidDel="000A103E">
          <w:rPr>
            <w:rPrChange w:id="466" w:author="Svarova, Tereza" w:date="2020-05-13T17:02:00Z">
              <w:rPr>
                <w:rFonts w:eastAsia="Calibri"/>
                <w:szCs w:val="22"/>
              </w:rPr>
            </w:rPrChange>
          </w:rPr>
          <w:delText>k</w:delText>
        </w:r>
        <w:r w:rsidR="009E514B" w:rsidRPr="00913FED" w:rsidDel="000A103E">
          <w:rPr>
            <w:rPrChange w:id="467" w:author="Svarova, Tereza" w:date="2020-05-13T17:02:00Z">
              <w:rPr>
                <w:rFonts w:eastAsia="Calibri"/>
                <w:szCs w:val="22"/>
              </w:rPr>
            </w:rPrChange>
          </w:rPr>
          <w:delText xml:space="preserve"> datu </w:delText>
        </w:r>
        <w:r w:rsidR="00AD1768" w:rsidRPr="00913FED" w:rsidDel="000A103E">
          <w:rPr>
            <w:rPrChange w:id="468" w:author="Svarova, Tereza" w:date="2020-05-13T17:02:00Z">
              <w:rPr>
                <w:rFonts w:eastAsia="Calibri"/>
                <w:szCs w:val="22"/>
              </w:rPr>
            </w:rPrChange>
          </w:rPr>
          <w:delText>31</w:delText>
        </w:r>
        <w:r w:rsidR="00FD4A6A" w:rsidRPr="00913FED" w:rsidDel="000A103E">
          <w:rPr>
            <w:rPrChange w:id="469" w:author="Svarova, Tereza" w:date="2020-05-13T17:02:00Z">
              <w:rPr>
                <w:rFonts w:eastAsia="Calibri"/>
                <w:szCs w:val="22"/>
              </w:rPr>
            </w:rPrChange>
          </w:rPr>
          <w:delText xml:space="preserve">. </w:delText>
        </w:r>
        <w:r w:rsidR="00AD1768" w:rsidRPr="00913FED" w:rsidDel="000A103E">
          <w:rPr>
            <w:rPrChange w:id="470" w:author="Svarova, Tereza" w:date="2020-05-13T17:02:00Z">
              <w:rPr>
                <w:rFonts w:eastAsia="Calibri"/>
                <w:szCs w:val="22"/>
              </w:rPr>
            </w:rPrChange>
          </w:rPr>
          <w:delText>10</w:delText>
        </w:r>
        <w:r w:rsidR="00FD4A6A" w:rsidRPr="00913FED" w:rsidDel="000A103E">
          <w:rPr>
            <w:rPrChange w:id="471" w:author="Svarova, Tereza" w:date="2020-05-13T17:02:00Z">
              <w:rPr>
                <w:rFonts w:eastAsia="Calibri"/>
                <w:szCs w:val="22"/>
              </w:rPr>
            </w:rPrChange>
          </w:rPr>
          <w:delText>. 2018.</w:delText>
        </w:r>
        <w:r w:rsidR="002F4D45" w:rsidRPr="00913FED" w:rsidDel="000A103E">
          <w:rPr>
            <w:rPrChange w:id="472" w:author="Svarova, Tereza" w:date="2020-05-13T17:02:00Z">
              <w:rPr>
                <w:rFonts w:eastAsia="Calibri"/>
                <w:szCs w:val="22"/>
              </w:rPr>
            </w:rPrChange>
          </w:rPr>
          <w:delText xml:space="preserve"> </w:delText>
        </w:r>
      </w:del>
    </w:p>
    <w:p w14:paraId="372A21B6" w14:textId="63424D2B" w:rsidR="006B712D" w:rsidRPr="00913FED" w:rsidRDefault="000A103E">
      <w:pPr>
        <w:numPr>
          <w:ilvl w:val="0"/>
          <w:numId w:val="26"/>
        </w:numPr>
        <w:spacing w:after="360"/>
        <w:ind w:left="425" w:hanging="357"/>
        <w:jc w:val="both"/>
        <w:rPr>
          <w:rPrChange w:id="473" w:author="Svarova, Tereza" w:date="2020-05-13T17:02:00Z">
            <w:rPr>
              <w:color w:val="00B050"/>
              <w:highlight w:val="yellow"/>
            </w:rPr>
          </w:rPrChange>
        </w:rPr>
        <w:pPrChange w:id="474" w:author="Svarova, Tereza" w:date="2020-05-18T13:18:00Z">
          <w:pPr/>
        </w:pPrChange>
      </w:pPr>
      <w:ins w:id="475" w:author="Svarova, Tereza" w:date="2020-05-13T17:17:00Z">
        <w:r>
          <w:t>Změna</w:t>
        </w:r>
      </w:ins>
      <w:ins w:id="476" w:author="Svarova, Tereza" w:date="2020-05-13T17:18:00Z">
        <w:r>
          <w:t xml:space="preserve"> č. </w:t>
        </w:r>
      </w:ins>
      <w:ins w:id="477" w:author="Svarova, Tereza" w:date="2020-05-13T17:19:00Z">
        <w:r w:rsidR="005B5045">
          <w:t xml:space="preserve">2 </w:t>
        </w:r>
      </w:ins>
      <w:ins w:id="478" w:author="Svarova, Tereza" w:date="2020-05-13T17:18:00Z">
        <w:r>
          <w:t xml:space="preserve">aktualizuje zastavěné území </w:t>
        </w:r>
      </w:ins>
      <w:ins w:id="479" w:author="Svarova, Tereza" w:date="2020-05-18T13:09:00Z">
        <w:r w:rsidR="006B712D">
          <w:t xml:space="preserve">v plochách </w:t>
        </w:r>
      </w:ins>
      <w:ins w:id="480" w:author="Svarova, Tereza" w:date="2020-05-18T13:10:00Z">
        <w:r w:rsidR="006B712D" w:rsidRPr="006B712D">
          <w:rPr>
            <w:b/>
            <w:bCs/>
            <w:rPrChange w:id="481" w:author="Svarova, Tereza" w:date="2020-05-18T13:10:00Z">
              <w:rPr/>
            </w:rPrChange>
          </w:rPr>
          <w:t xml:space="preserve">ZM2/4, </w:t>
        </w:r>
        <w:r w:rsidR="006B712D">
          <w:rPr>
            <w:b/>
            <w:bCs/>
          </w:rPr>
          <w:t xml:space="preserve">ZM2/6, </w:t>
        </w:r>
        <w:r w:rsidR="006B712D" w:rsidRPr="006B712D">
          <w:rPr>
            <w:b/>
            <w:bCs/>
            <w:rPrChange w:id="482" w:author="Svarova, Tereza" w:date="2020-05-18T13:10:00Z">
              <w:rPr/>
            </w:rPrChange>
          </w:rPr>
          <w:t>ZM2/7</w:t>
        </w:r>
        <w:r w:rsidR="006B712D">
          <w:t xml:space="preserve"> </w:t>
        </w:r>
      </w:ins>
      <w:ins w:id="483" w:author="Svarova, Tereza" w:date="2020-05-13T17:18:00Z">
        <w:r>
          <w:t xml:space="preserve">a mění ve výroku kapitoly a) bodu b) datum jeho vymezení </w:t>
        </w:r>
      </w:ins>
      <w:ins w:id="484" w:author="Svarova, Tereza" w:date="2020-05-13T17:19:00Z">
        <w:r>
          <w:t>na 30.4.2020.</w:t>
        </w:r>
      </w:ins>
    </w:p>
    <w:p w14:paraId="1C29CA1C" w14:textId="4F6D8C13" w:rsidR="00877178" w:rsidRPr="00F64DB7" w:rsidRDefault="007B399D">
      <w:pPr>
        <w:pStyle w:val="Nadpis1"/>
        <w:spacing w:before="120" w:after="240"/>
        <w:rPr>
          <w:ins w:id="485" w:author="Anna Macurova" w:date="2020-04-23T13:27:00Z"/>
          <w:sz w:val="26"/>
          <w:szCs w:val="26"/>
          <w:rPrChange w:id="486" w:author="Svarova, Tereza" w:date="2020-05-14T09:07:00Z">
            <w:rPr>
              <w:ins w:id="487" w:author="Anna Macurova" w:date="2020-04-23T13:27:00Z"/>
            </w:rPr>
          </w:rPrChange>
        </w:rPr>
        <w:pPrChange w:id="488" w:author="Svarova, Tereza" w:date="2020-05-13T16:53:00Z">
          <w:pPr>
            <w:pStyle w:val="Nadpis1"/>
          </w:pPr>
        </w:pPrChange>
      </w:pPr>
      <w:bookmarkStart w:id="489" w:name="_Toc269743276"/>
      <w:bookmarkStart w:id="490" w:name="_Toc532396678"/>
      <w:bookmarkStart w:id="491" w:name="_Toc40340032"/>
      <w:r w:rsidRPr="00F64DB7">
        <w:rPr>
          <w:sz w:val="26"/>
          <w:szCs w:val="26"/>
          <w:rPrChange w:id="492" w:author="Svarova, Tereza" w:date="2020-05-14T09:07:00Z">
            <w:rPr/>
          </w:rPrChange>
        </w:rPr>
        <w:t xml:space="preserve">základní </w:t>
      </w:r>
      <w:r w:rsidR="00877178" w:rsidRPr="00F64DB7">
        <w:rPr>
          <w:sz w:val="26"/>
          <w:szCs w:val="26"/>
          <w:rPrChange w:id="493" w:author="Svarova, Tereza" w:date="2020-05-14T09:07:00Z">
            <w:rPr/>
          </w:rPrChange>
        </w:rPr>
        <w:t>koncepce rozvoje území obce, ochrany a rozvoje jeho hodnot</w:t>
      </w:r>
      <w:bookmarkEnd w:id="489"/>
      <w:bookmarkEnd w:id="490"/>
      <w:bookmarkEnd w:id="491"/>
    </w:p>
    <w:p w14:paraId="01C238F9" w14:textId="77777777" w:rsidR="00C73BDA" w:rsidRDefault="00AA57A8" w:rsidP="00730FAD">
      <w:pPr>
        <w:numPr>
          <w:ilvl w:val="0"/>
          <w:numId w:val="26"/>
        </w:numPr>
        <w:ind w:left="426"/>
        <w:jc w:val="both"/>
        <w:rPr>
          <w:ins w:id="494" w:author="Svarova, Tereza" w:date="2020-05-13T17:20:00Z"/>
        </w:rPr>
      </w:pPr>
      <w:ins w:id="495" w:author="Anna Macurova" w:date="2020-04-23T13:28:00Z">
        <w:r w:rsidRPr="00CF25A1">
          <w:t>Změna č.</w:t>
        </w:r>
      </w:ins>
      <w:ins w:id="496" w:author="Svarova, Tereza" w:date="2020-05-13T17:01:00Z">
        <w:r w:rsidR="00913FED">
          <w:t> </w:t>
        </w:r>
      </w:ins>
      <w:ins w:id="497" w:author="Anna Macurova" w:date="2020-04-23T13:28:00Z">
        <w:r w:rsidRPr="00CF25A1">
          <w:t>2 nemění základní koncepci rozvoje území obce</w:t>
        </w:r>
      </w:ins>
      <w:ins w:id="498" w:author="Svarova, Tereza" w:date="2020-05-13T17:20:00Z">
        <w:r w:rsidR="00C73BDA">
          <w:t>.</w:t>
        </w:r>
      </w:ins>
      <w:ins w:id="499" w:author="Anna Macurova" w:date="2020-04-23T13:28:00Z">
        <w:del w:id="500" w:author="Svarova, Tereza" w:date="2020-05-13T17:20:00Z">
          <w:r w:rsidRPr="00CF25A1" w:rsidDel="00C73BDA">
            <w:delText>,</w:delText>
          </w:r>
        </w:del>
        <w:r w:rsidRPr="00CF25A1">
          <w:t xml:space="preserve"> </w:t>
        </w:r>
      </w:ins>
    </w:p>
    <w:p w14:paraId="6C39DB04" w14:textId="0BD1599A" w:rsidR="00416D61" w:rsidRDefault="00C73BDA">
      <w:pPr>
        <w:numPr>
          <w:ilvl w:val="0"/>
          <w:numId w:val="26"/>
        </w:numPr>
        <w:ind w:left="426"/>
        <w:jc w:val="both"/>
        <w:rPr>
          <w:ins w:id="501" w:author="Svarova, Tereza" w:date="2020-05-18T10:40:00Z"/>
        </w:rPr>
      </w:pPr>
      <w:ins w:id="502" w:author="Svarova, Tereza" w:date="2020-05-13T17:20:00Z">
        <w:r>
          <w:t>Změna č. 2 v</w:t>
        </w:r>
      </w:ins>
      <w:ins w:id="503" w:author="Anna Macurova" w:date="2020-04-23T13:28:00Z">
        <w:del w:id="504" w:author="Svarova, Tereza" w:date="2020-05-13T17:20:00Z">
          <w:r w:rsidR="00AA57A8" w:rsidRPr="00691B4A" w:rsidDel="00C73BDA">
            <w:delText>v</w:delText>
          </w:r>
        </w:del>
        <w:r w:rsidR="00AA57A8" w:rsidRPr="00691B4A">
          <w:t>ymezuje</w:t>
        </w:r>
      </w:ins>
      <w:ins w:id="505" w:author="Svarova, Tereza" w:date="2020-05-13T17:22:00Z">
        <w:r>
          <w:t xml:space="preserve"> v zastavěném území</w:t>
        </w:r>
      </w:ins>
      <w:ins w:id="506" w:author="Anna Macurova" w:date="2020-04-23T13:28:00Z">
        <w:r w:rsidR="00AA57A8" w:rsidRPr="00691B4A">
          <w:t xml:space="preserve"> novou plochu přestavby </w:t>
        </w:r>
      </w:ins>
      <w:ins w:id="507" w:author="Svarova, Tereza" w:date="2020-05-18T10:39:00Z">
        <w:r w:rsidR="00416D61" w:rsidRPr="005D28BB">
          <w:rPr>
            <w:b/>
            <w:bCs/>
            <w:rPrChange w:id="508" w:author="Svarova, Tereza" w:date="2020-05-18T10:44:00Z">
              <w:rPr/>
            </w:rPrChange>
          </w:rPr>
          <w:t>P2/01</w:t>
        </w:r>
      </w:ins>
      <w:ins w:id="509" w:author="Anna Macurova" w:date="2020-04-23T13:50:00Z">
        <w:del w:id="510" w:author="Svarova, Tereza" w:date="2020-05-18T10:39:00Z">
          <w:r w:rsidR="00221605" w:rsidRPr="005D28BB" w:rsidDel="00416D61">
            <w:rPr>
              <w:b/>
              <w:bCs/>
              <w:rPrChange w:id="511" w:author="Svarova, Tereza" w:date="2020-05-18T10:44:00Z">
                <w:rPr/>
              </w:rPrChange>
            </w:rPr>
            <w:delText>ZM2/2</w:delText>
          </w:r>
        </w:del>
      </w:ins>
      <w:ins w:id="512" w:author="Svarova, Tereza" w:date="2020-05-13T17:21:00Z">
        <w:r>
          <w:t xml:space="preserve"> (SV)</w:t>
        </w:r>
      </w:ins>
      <w:ins w:id="513" w:author="Svarova, Tereza" w:date="2020-05-18T10:39:00Z">
        <w:r w:rsidR="00416D61">
          <w:t xml:space="preserve"> jako změnu </w:t>
        </w:r>
        <w:r w:rsidR="00416D61" w:rsidRPr="005D28BB">
          <w:rPr>
            <w:b/>
            <w:bCs/>
            <w:rPrChange w:id="514" w:author="Svarova, Tereza" w:date="2020-05-18T10:44:00Z">
              <w:rPr/>
            </w:rPrChange>
          </w:rPr>
          <w:t>ZM2/1</w:t>
        </w:r>
      </w:ins>
      <w:ins w:id="515" w:author="Svarova, Tereza" w:date="2020-05-18T10:44:00Z">
        <w:r w:rsidR="005D28BB">
          <w:t>.</w:t>
        </w:r>
      </w:ins>
    </w:p>
    <w:p w14:paraId="72EB8F83" w14:textId="7B2E0EA4" w:rsidR="00AA57A8" w:rsidRDefault="00416D61">
      <w:pPr>
        <w:numPr>
          <w:ilvl w:val="0"/>
          <w:numId w:val="26"/>
        </w:numPr>
        <w:ind w:left="426"/>
        <w:jc w:val="both"/>
        <w:rPr>
          <w:ins w:id="516" w:author="Svarova, Tereza" w:date="2020-05-18T10:41:00Z"/>
        </w:rPr>
      </w:pPr>
      <w:ins w:id="517" w:author="Svarova, Tereza" w:date="2020-05-18T10:40:00Z">
        <w:r>
          <w:t xml:space="preserve">Změna č. 2 </w:t>
        </w:r>
      </w:ins>
      <w:ins w:id="518" w:author="Anna Macurova" w:date="2020-04-23T13:50:00Z">
        <w:del w:id="519" w:author="Svarova, Tereza" w:date="2020-05-18T10:40:00Z">
          <w:r w:rsidR="00221605" w:rsidRPr="00CF25A1" w:rsidDel="00416D61">
            <w:delText xml:space="preserve"> </w:delText>
          </w:r>
        </w:del>
      </w:ins>
      <w:ins w:id="520" w:author="Anna Macurova" w:date="2020-04-23T13:28:00Z">
        <w:del w:id="521" w:author="Svarova, Tereza" w:date="2020-05-18T10:40:00Z">
          <w:r w:rsidR="00AA57A8" w:rsidRPr="00691B4A" w:rsidDel="00416D61">
            <w:delText>a</w:delText>
          </w:r>
        </w:del>
      </w:ins>
      <w:ins w:id="522" w:author="Anna Macurova" w:date="2020-04-23T13:31:00Z">
        <w:del w:id="523" w:author="Svarova, Tereza" w:date="2020-05-18T10:40:00Z">
          <w:r w:rsidR="00AA57A8" w:rsidRPr="00CF25A1" w:rsidDel="00416D61">
            <w:delText> </w:delText>
          </w:r>
        </w:del>
      </w:ins>
      <w:ins w:id="524" w:author="Anna Macurova" w:date="2020-04-23T13:28:00Z">
        <w:r w:rsidR="00AA57A8" w:rsidRPr="00691B4A">
          <w:t>upr</w:t>
        </w:r>
      </w:ins>
      <w:ins w:id="525" w:author="Anna Macurova" w:date="2020-04-23T13:29:00Z">
        <w:r w:rsidR="00AA57A8" w:rsidRPr="00691B4A">
          <w:t xml:space="preserve">avuje </w:t>
        </w:r>
        <w:del w:id="526" w:author="Svarova, Tereza" w:date="2020-05-13T17:22:00Z">
          <w:r w:rsidR="00AA57A8" w:rsidRPr="00691B4A" w:rsidDel="00C73BDA">
            <w:delText xml:space="preserve">chybu ve </w:delText>
          </w:r>
        </w:del>
      </w:ins>
      <w:ins w:id="527" w:author="Svarova, Tereza" w:date="2020-05-13T17:21:00Z">
        <w:r w:rsidR="00C73BDA">
          <w:t xml:space="preserve">způsob </w:t>
        </w:r>
      </w:ins>
      <w:ins w:id="528" w:author="Anna Macurova" w:date="2020-04-23T13:29:00Z">
        <w:r w:rsidR="00AA57A8" w:rsidRPr="00691B4A">
          <w:t xml:space="preserve">využití </w:t>
        </w:r>
      </w:ins>
      <w:ins w:id="529" w:author="Anna Macurova" w:date="2020-04-23T13:30:00Z">
        <w:r w:rsidR="00AA57A8" w:rsidRPr="00691B4A">
          <w:t>ploch</w:t>
        </w:r>
        <w:del w:id="530" w:author="Svarova, Tereza" w:date="2020-05-18T10:40:00Z">
          <w:r w:rsidR="00AA57A8" w:rsidRPr="00691B4A" w:rsidDel="00416D61">
            <w:delText>y</w:delText>
          </w:r>
        </w:del>
        <w:r w:rsidR="00AA57A8" w:rsidRPr="00691B4A">
          <w:t xml:space="preserve"> </w:t>
        </w:r>
      </w:ins>
      <w:ins w:id="531" w:author="Anna Macurova" w:date="2020-04-23T13:50:00Z">
        <w:r w:rsidR="00221605" w:rsidRPr="005D28BB">
          <w:rPr>
            <w:b/>
            <w:bCs/>
            <w:rPrChange w:id="532" w:author="Svarova, Tereza" w:date="2020-05-18T10:44:00Z">
              <w:rPr/>
            </w:rPrChange>
          </w:rPr>
          <w:t>ZM2/</w:t>
        </w:r>
      </w:ins>
      <w:ins w:id="533" w:author="Svarova, Tereza" w:date="2020-05-18T10:39:00Z">
        <w:r w:rsidRPr="005D28BB">
          <w:rPr>
            <w:b/>
            <w:bCs/>
            <w:rPrChange w:id="534" w:author="Svarova, Tereza" w:date="2020-05-18T10:44:00Z">
              <w:rPr/>
            </w:rPrChange>
          </w:rPr>
          <w:t>2</w:t>
        </w:r>
      </w:ins>
      <w:ins w:id="535" w:author="Anna Macurova" w:date="2020-04-23T13:50:00Z">
        <w:del w:id="536" w:author="Svarova, Tereza" w:date="2020-05-18T10:39:00Z">
          <w:r w:rsidR="00221605" w:rsidRPr="005D28BB" w:rsidDel="00416D61">
            <w:rPr>
              <w:b/>
              <w:bCs/>
              <w:rPrChange w:id="537" w:author="Svarova, Tereza" w:date="2020-05-18T10:44:00Z">
                <w:rPr/>
              </w:rPrChange>
            </w:rPr>
            <w:delText>1</w:delText>
          </w:r>
        </w:del>
        <w:r w:rsidR="00221605" w:rsidRPr="00CF25A1">
          <w:t xml:space="preserve"> </w:t>
        </w:r>
      </w:ins>
      <w:ins w:id="538" w:author="Svarova, Tereza" w:date="2020-05-13T17:21:00Z">
        <w:r w:rsidR="00C73BDA">
          <w:t>(ZS)</w:t>
        </w:r>
      </w:ins>
      <w:ins w:id="539" w:author="Tereza" w:date="2020-05-25T12:54:00Z">
        <w:r w:rsidR="00F8765C">
          <w:t>,</w:t>
        </w:r>
      </w:ins>
      <w:ins w:id="540" w:author="Svarova, Tereza" w:date="2020-05-18T10:40:00Z">
        <w:del w:id="541" w:author="Tereza" w:date="2020-05-25T12:54:00Z">
          <w:r w:rsidDel="00F8765C">
            <w:delText xml:space="preserve"> a</w:delText>
          </w:r>
        </w:del>
        <w:r>
          <w:t xml:space="preserve"> </w:t>
        </w:r>
        <w:r w:rsidRPr="005D28BB">
          <w:rPr>
            <w:b/>
            <w:bCs/>
            <w:rPrChange w:id="542" w:author="Svarova, Tereza" w:date="2020-05-18T10:44:00Z">
              <w:rPr/>
            </w:rPrChange>
          </w:rPr>
          <w:t>ZM</w:t>
        </w:r>
      </w:ins>
      <w:ins w:id="543" w:author="Svarova, Tereza" w:date="2020-05-18T10:41:00Z">
        <w:r w:rsidRPr="005D28BB">
          <w:rPr>
            <w:b/>
            <w:bCs/>
            <w:rPrChange w:id="544" w:author="Svarova, Tereza" w:date="2020-05-18T10:44:00Z">
              <w:rPr/>
            </w:rPrChange>
          </w:rPr>
          <w:t>2/5</w:t>
        </w:r>
      </w:ins>
      <w:ins w:id="545" w:author="Svarova, Tereza" w:date="2020-05-18T13:48:00Z">
        <w:r w:rsidR="002B7CD1">
          <w:rPr>
            <w:b/>
            <w:bCs/>
          </w:rPr>
          <w:t xml:space="preserve"> </w:t>
        </w:r>
        <w:r w:rsidR="002B7CD1" w:rsidRPr="002B7CD1">
          <w:rPr>
            <w:rPrChange w:id="546" w:author="Svarova, Tereza" w:date="2020-05-18T13:48:00Z">
              <w:rPr>
                <w:b/>
                <w:bCs/>
              </w:rPr>
            </w:rPrChange>
          </w:rPr>
          <w:t>(BI)</w:t>
        </w:r>
      </w:ins>
      <w:ins w:id="547" w:author="Tereza" w:date="2020-05-25T12:54:00Z">
        <w:r w:rsidR="00F8765C">
          <w:t xml:space="preserve"> a části</w:t>
        </w:r>
      </w:ins>
      <w:ins w:id="548" w:author="Tereza" w:date="2020-05-25T12:55:00Z">
        <w:r w:rsidR="00F8765C">
          <w:t xml:space="preserve"> plochy</w:t>
        </w:r>
      </w:ins>
      <w:ins w:id="549" w:author="Tereza" w:date="2020-05-25T12:54:00Z">
        <w:r w:rsidR="00F8765C">
          <w:t xml:space="preserve"> </w:t>
        </w:r>
      </w:ins>
      <w:ins w:id="550" w:author="Tereza" w:date="2020-05-25T12:55:00Z">
        <w:r w:rsidR="00F8765C" w:rsidRPr="00F8765C">
          <w:rPr>
            <w:b/>
            <w:bCs/>
            <w:rPrChange w:id="551" w:author="Tereza" w:date="2020-05-25T12:55:00Z">
              <w:rPr/>
            </w:rPrChange>
          </w:rPr>
          <w:t xml:space="preserve">ZM2/1 </w:t>
        </w:r>
        <w:r w:rsidR="00F8765C">
          <w:t>(Z</w:t>
        </w:r>
      </w:ins>
      <w:ins w:id="552" w:author="Windows User" w:date="2021-03-23T13:50:00Z">
        <w:r w:rsidR="00205BB0">
          <w:t>V</w:t>
        </w:r>
      </w:ins>
      <w:ins w:id="553" w:author="Tereza" w:date="2020-05-25T12:55:00Z">
        <w:del w:id="554" w:author="Windows User" w:date="2021-03-23T13:50:00Z">
          <w:r w:rsidR="00F8765C" w:rsidDel="00205BB0">
            <w:delText>S</w:delText>
          </w:r>
        </w:del>
        <w:r w:rsidR="00F8765C">
          <w:t>)</w:t>
        </w:r>
      </w:ins>
      <w:ins w:id="555" w:author="Svarova, Tereza" w:date="2020-05-18T10:41:00Z">
        <w:r>
          <w:t>.</w:t>
        </w:r>
      </w:ins>
      <w:ins w:id="556" w:author="Anna Macurova" w:date="2020-04-23T13:30:00Z">
        <w:del w:id="557" w:author="Svarova, Tereza" w:date="2020-05-13T17:22:00Z">
          <w:r w:rsidR="00AA57A8" w:rsidRPr="00691B4A" w:rsidDel="00C73BDA">
            <w:delText xml:space="preserve">ve stabilizovaném území. </w:delText>
          </w:r>
        </w:del>
      </w:ins>
    </w:p>
    <w:p w14:paraId="28D2425A" w14:textId="5C62F452" w:rsidR="00416D61" w:rsidRDefault="00416D61">
      <w:pPr>
        <w:numPr>
          <w:ilvl w:val="0"/>
          <w:numId w:val="26"/>
        </w:numPr>
        <w:ind w:left="426"/>
        <w:jc w:val="both"/>
        <w:rPr>
          <w:ins w:id="558" w:author="Svarova, Tereza" w:date="2020-05-18T10:39:00Z"/>
        </w:rPr>
      </w:pPr>
      <w:ins w:id="559" w:author="Svarova, Tereza" w:date="2020-05-18T10:41:00Z">
        <w:r>
          <w:t xml:space="preserve">Změna č. 2 </w:t>
        </w:r>
      </w:ins>
      <w:ins w:id="560" w:author="Svarova, Tereza" w:date="2020-05-18T10:42:00Z">
        <w:r>
          <w:t>upravuje vymezení st</w:t>
        </w:r>
      </w:ins>
      <w:ins w:id="561" w:author="Svarova, Tereza" w:date="2020-05-18T10:43:00Z">
        <w:r>
          <w:t>abilizovaných</w:t>
        </w:r>
      </w:ins>
      <w:ins w:id="562" w:author="Svarova, Tereza" w:date="2020-05-18T10:42:00Z">
        <w:r>
          <w:t xml:space="preserve"> ploch</w:t>
        </w:r>
      </w:ins>
      <w:ins w:id="563" w:author="jetel" w:date="2020-06-02T17:47:00Z">
        <w:r w:rsidR="004B0378">
          <w:t xml:space="preserve"> W a ZV v rozsahu</w:t>
        </w:r>
      </w:ins>
      <w:ins w:id="564" w:author="Svarova, Tereza" w:date="2020-05-18T10:42:00Z">
        <w:r>
          <w:t xml:space="preserve"> </w:t>
        </w:r>
      </w:ins>
      <w:ins w:id="565" w:author="Svarova, Tereza" w:date="2020-05-18T10:43:00Z">
        <w:r w:rsidRPr="005D28BB">
          <w:rPr>
            <w:b/>
            <w:bCs/>
            <w:rPrChange w:id="566" w:author="Svarova, Tereza" w:date="2020-05-18T10:44:00Z">
              <w:rPr/>
            </w:rPrChange>
          </w:rPr>
          <w:t>ZM2/3.</w:t>
        </w:r>
      </w:ins>
      <w:bookmarkStart w:id="567" w:name="_GoBack"/>
      <w:bookmarkEnd w:id="567"/>
    </w:p>
    <w:p w14:paraId="5309A446" w14:textId="5EDD9489" w:rsidR="00416D61" w:rsidRPr="00CF25A1" w:rsidDel="0034503E" w:rsidRDefault="00416D61">
      <w:pPr>
        <w:numPr>
          <w:ilvl w:val="0"/>
          <w:numId w:val="26"/>
        </w:numPr>
        <w:ind w:left="426"/>
        <w:jc w:val="both"/>
        <w:rPr>
          <w:ins w:id="568" w:author="Anna Macurova" w:date="2020-04-23T13:35:00Z"/>
          <w:del w:id="569" w:author="Svarova, Tereza" w:date="2020-05-18T14:38:00Z"/>
        </w:rPr>
        <w:pPrChange w:id="570" w:author="Svarova, Tereza" w:date="2020-05-13T17:19:00Z">
          <w:pPr>
            <w:numPr>
              <w:numId w:val="26"/>
            </w:numPr>
            <w:ind w:left="720" w:hanging="360"/>
          </w:pPr>
        </w:pPrChange>
      </w:pPr>
    </w:p>
    <w:p w14:paraId="2803AA6E" w14:textId="49EC5520" w:rsidR="00AA57A8" w:rsidRPr="005D28BB" w:rsidDel="00C73BDA" w:rsidRDefault="00AA57A8">
      <w:pPr>
        <w:numPr>
          <w:ilvl w:val="0"/>
          <w:numId w:val="26"/>
        </w:numPr>
        <w:spacing w:before="240"/>
        <w:ind w:left="426"/>
        <w:jc w:val="both"/>
        <w:rPr>
          <w:del w:id="571" w:author="Svarova, Tereza" w:date="2020-05-13T17:20:00Z"/>
          <w:rFonts w:cs="Calibri"/>
          <w:szCs w:val="22"/>
          <w:lang w:val="x-none"/>
          <w:rPrChange w:id="572" w:author="Svarova, Tereza" w:date="2020-05-18T10:44:00Z">
            <w:rPr>
              <w:del w:id="573" w:author="Svarova, Tereza" w:date="2020-05-13T17:20:00Z"/>
            </w:rPr>
          </w:rPrChange>
        </w:rPr>
        <w:pPrChange w:id="574" w:author="Svarova, Tereza" w:date="2020-05-18T10:44:00Z">
          <w:pPr>
            <w:pStyle w:val="Nadpis1"/>
          </w:pPr>
        </w:pPrChange>
      </w:pPr>
      <w:commentRangeStart w:id="575"/>
      <w:ins w:id="576" w:author="Anna Macurova" w:date="2020-04-23T13:33:00Z">
        <w:del w:id="577" w:author="Svarova, Tereza" w:date="2020-05-13T17:20:00Z">
          <w:r w:rsidRPr="005D28BB" w:rsidDel="00C73BDA">
            <w:rPr>
              <w:b/>
              <w:szCs w:val="22"/>
              <w:rPrChange w:id="578" w:author="Svarova, Tereza" w:date="2020-05-18T10:44:00Z">
                <w:rPr>
                  <w:b w:val="0"/>
                  <w:bCs w:val="0"/>
                </w:rPr>
              </w:rPrChange>
            </w:rPr>
            <w:delText>ZM2/1</w:delText>
          </w:r>
          <w:r w:rsidRPr="00205BB0" w:rsidDel="00C73BDA">
            <w:rPr>
              <w:bCs/>
              <w:szCs w:val="22"/>
            </w:rPr>
            <w:delText xml:space="preserve"> – Změna upravuje funkční využití </w:delText>
          </w:r>
          <w:r w:rsidRPr="00205BB0" w:rsidDel="00C73BDA">
            <w:rPr>
              <w:szCs w:val="22"/>
            </w:rPr>
            <w:delText xml:space="preserve">stabilizované plochy ZV VEŘEJNÁ PROSTRANSTVÍ  veřejná zeleň na plochu stabilizovanou s funkčním využitím ZS ZELEŇ soukromá a vyhrazená. </w:delText>
          </w:r>
        </w:del>
      </w:ins>
      <w:commentRangeEnd w:id="575"/>
      <w:del w:id="579" w:author="Svarova, Tereza" w:date="2020-05-13T17:20:00Z">
        <w:r w:rsidR="000E2583" w:rsidRPr="00205BB0" w:rsidDel="00C73BDA">
          <w:rPr>
            <w:rStyle w:val="Odkaznakoment"/>
            <w:sz w:val="22"/>
            <w:szCs w:val="22"/>
          </w:rPr>
          <w:commentReference w:id="575"/>
        </w:r>
        <w:bookmarkStart w:id="580" w:name="_Toc40339811"/>
        <w:bookmarkStart w:id="581" w:name="_Toc40340033"/>
        <w:bookmarkEnd w:id="580"/>
        <w:bookmarkEnd w:id="581"/>
      </w:del>
    </w:p>
    <w:p w14:paraId="0A3B51C4" w14:textId="048DD205" w:rsidR="00877178" w:rsidRPr="00205BB0" w:rsidRDefault="00877178">
      <w:pPr>
        <w:pStyle w:val="Nadpis2"/>
        <w:spacing w:before="240" w:after="120"/>
        <w:rPr>
          <w:szCs w:val="22"/>
        </w:rPr>
        <w:pPrChange w:id="582" w:author="Svarova, Tereza" w:date="2020-05-18T10:44:00Z">
          <w:pPr>
            <w:pStyle w:val="Nadpis2"/>
          </w:pPr>
        </w:pPrChange>
      </w:pPr>
      <w:bookmarkStart w:id="583" w:name="_Toc532396679"/>
      <w:bookmarkStart w:id="584" w:name="_Toc40340034"/>
      <w:r w:rsidRPr="00205BB0">
        <w:rPr>
          <w:szCs w:val="22"/>
        </w:rPr>
        <w:t>hlavní zásady a cíl</w:t>
      </w:r>
      <w:r w:rsidR="002C1989" w:rsidRPr="00205BB0">
        <w:rPr>
          <w:szCs w:val="22"/>
        </w:rPr>
        <w:t xml:space="preserve">e </w:t>
      </w:r>
      <w:r w:rsidR="005C0837" w:rsidRPr="00205BB0">
        <w:rPr>
          <w:szCs w:val="22"/>
        </w:rPr>
        <w:t>základní</w:t>
      </w:r>
      <w:r w:rsidR="002C1989" w:rsidRPr="00205BB0">
        <w:rPr>
          <w:szCs w:val="22"/>
        </w:rPr>
        <w:t xml:space="preserve"> koncepce rozvoje obce</w:t>
      </w:r>
      <w:bookmarkEnd w:id="583"/>
      <w:bookmarkEnd w:id="584"/>
    </w:p>
    <w:p w14:paraId="20BC8B85" w14:textId="2758E64C" w:rsidR="000D1183" w:rsidRPr="00C7507F" w:rsidRDefault="000D1183">
      <w:pPr>
        <w:ind w:left="567"/>
        <w:rPr>
          <w:rFonts w:eastAsia="Calibri"/>
        </w:rPr>
        <w:pPrChange w:id="585" w:author="Svarova, Tereza" w:date="2020-05-13T17:00:00Z">
          <w:pPr/>
        </w:pPrChange>
      </w:pPr>
      <w:r w:rsidRPr="00B53C47">
        <w:rPr>
          <w:rFonts w:eastAsia="Calibri"/>
        </w:rPr>
        <w:t xml:space="preserve">Změna č. </w:t>
      </w:r>
      <w:del w:id="586" w:author="Anna Macurova" w:date="2020-03-20T08:55:00Z">
        <w:r w:rsidRPr="00B53C47" w:rsidDel="00C7507F">
          <w:rPr>
            <w:rFonts w:eastAsia="Calibri"/>
          </w:rPr>
          <w:delText xml:space="preserve">1 </w:delText>
        </w:r>
      </w:del>
      <w:ins w:id="587" w:author="Anna Macurova" w:date="2020-03-20T08:55:00Z">
        <w:r w:rsidR="00C7507F" w:rsidRPr="00C7507F">
          <w:rPr>
            <w:rFonts w:eastAsia="Calibri"/>
            <w:rPrChange w:id="588" w:author="Anna Macurova" w:date="2020-03-20T08:55:00Z">
              <w:rPr>
                <w:rFonts w:eastAsia="Calibri"/>
                <w:highlight w:val="yellow"/>
              </w:rPr>
            </w:rPrChange>
          </w:rPr>
          <w:t>2</w:t>
        </w:r>
        <w:r w:rsidR="00C7507F" w:rsidRPr="00C7507F">
          <w:rPr>
            <w:rFonts w:eastAsia="Calibri"/>
          </w:rPr>
          <w:t xml:space="preserve"> </w:t>
        </w:r>
      </w:ins>
      <w:del w:id="589" w:author="Svarova, Tereza" w:date="2020-05-14T08:24:00Z">
        <w:r w:rsidRPr="00C7507F" w:rsidDel="00AA739F">
          <w:rPr>
            <w:rFonts w:eastAsia="Calibri"/>
          </w:rPr>
          <w:delText xml:space="preserve">ÚP </w:delText>
        </w:r>
      </w:del>
      <w:r w:rsidRPr="00C7507F">
        <w:rPr>
          <w:rFonts w:eastAsia="Calibri"/>
        </w:rPr>
        <w:t>nemění hlavní zásady a cíle koncepce rozvoje obce</w:t>
      </w:r>
      <w:r w:rsidR="0003187C" w:rsidRPr="00C7507F">
        <w:rPr>
          <w:rFonts w:eastAsia="Calibri"/>
        </w:rPr>
        <w:t>.</w:t>
      </w:r>
    </w:p>
    <w:p w14:paraId="7C413372" w14:textId="69164EDD" w:rsidR="00877178" w:rsidRPr="00B53C47" w:rsidRDefault="00877178">
      <w:pPr>
        <w:pStyle w:val="Nadpis2"/>
        <w:spacing w:before="240" w:after="120"/>
        <w:pPrChange w:id="590" w:author="Svarova, Tereza" w:date="2020-05-18T10:45:00Z">
          <w:pPr>
            <w:pStyle w:val="Nadpis2"/>
          </w:pPr>
        </w:pPrChange>
      </w:pPr>
      <w:bookmarkStart w:id="591" w:name="_Toc532396680"/>
      <w:bookmarkStart w:id="592" w:name="_Toc40340035"/>
      <w:r w:rsidRPr="00B53C47">
        <w:t>hlavní zásady a cíle ochrany a rozvoje hodnot</w:t>
      </w:r>
      <w:bookmarkEnd w:id="591"/>
      <w:bookmarkEnd w:id="592"/>
    </w:p>
    <w:p w14:paraId="6C5F9D37" w14:textId="1887C84E" w:rsidR="00D71E1A" w:rsidRPr="00913FED" w:rsidRDefault="00D71E1A">
      <w:pPr>
        <w:spacing w:after="360"/>
        <w:ind w:left="567"/>
        <w:rPr>
          <w:szCs w:val="22"/>
          <w:rPrChange w:id="593" w:author="Svarova, Tereza" w:date="2020-05-13T16:56:00Z">
            <w:rPr>
              <w:rFonts w:eastAsia="Calibri"/>
            </w:rPr>
          </w:rPrChange>
        </w:rPr>
        <w:pPrChange w:id="594" w:author="Svarova, Tereza" w:date="2020-05-14T09:04:00Z">
          <w:pPr/>
        </w:pPrChange>
      </w:pPr>
      <w:r w:rsidRPr="00913FED">
        <w:rPr>
          <w:szCs w:val="22"/>
          <w:rPrChange w:id="595" w:author="Svarova, Tereza" w:date="2020-05-13T16:56:00Z">
            <w:rPr>
              <w:rFonts w:eastAsia="Calibri"/>
            </w:rPr>
          </w:rPrChange>
        </w:rPr>
        <w:t xml:space="preserve">Změna č. </w:t>
      </w:r>
      <w:del w:id="596" w:author="Anna Macurova" w:date="2020-03-20T08:55:00Z">
        <w:r w:rsidRPr="00913FED" w:rsidDel="00C7507F">
          <w:rPr>
            <w:szCs w:val="22"/>
            <w:rPrChange w:id="597" w:author="Svarova, Tereza" w:date="2020-05-13T16:56:00Z">
              <w:rPr>
                <w:rFonts w:eastAsia="Calibri"/>
              </w:rPr>
            </w:rPrChange>
          </w:rPr>
          <w:delText xml:space="preserve">1 </w:delText>
        </w:r>
      </w:del>
      <w:ins w:id="598" w:author="Anna Macurova" w:date="2020-03-20T08:55:00Z">
        <w:r w:rsidR="00C7507F" w:rsidRPr="00913FED">
          <w:rPr>
            <w:szCs w:val="22"/>
            <w:rPrChange w:id="599" w:author="Svarova, Tereza" w:date="2020-05-13T16:56:00Z">
              <w:rPr>
                <w:rFonts w:eastAsia="Calibri"/>
                <w:highlight w:val="yellow"/>
              </w:rPr>
            </w:rPrChange>
          </w:rPr>
          <w:t>2</w:t>
        </w:r>
        <w:r w:rsidR="00C7507F" w:rsidRPr="00913FED">
          <w:rPr>
            <w:szCs w:val="22"/>
            <w:rPrChange w:id="600" w:author="Svarova, Tereza" w:date="2020-05-13T16:56:00Z">
              <w:rPr>
                <w:rFonts w:eastAsia="Calibri"/>
              </w:rPr>
            </w:rPrChange>
          </w:rPr>
          <w:t xml:space="preserve"> </w:t>
        </w:r>
      </w:ins>
      <w:del w:id="601" w:author="Svarova, Tereza" w:date="2020-05-14T08:24:00Z">
        <w:r w:rsidRPr="00913FED" w:rsidDel="00AA739F">
          <w:rPr>
            <w:szCs w:val="22"/>
            <w:rPrChange w:id="602" w:author="Svarova, Tereza" w:date="2020-05-13T16:56:00Z">
              <w:rPr>
                <w:rFonts w:eastAsia="Calibri"/>
              </w:rPr>
            </w:rPrChange>
          </w:rPr>
          <w:delText xml:space="preserve">ÚP </w:delText>
        </w:r>
      </w:del>
      <w:r w:rsidRPr="00913FED">
        <w:rPr>
          <w:szCs w:val="22"/>
          <w:rPrChange w:id="603" w:author="Svarova, Tereza" w:date="2020-05-13T16:56:00Z">
            <w:rPr>
              <w:rFonts w:eastAsia="Calibri"/>
            </w:rPr>
          </w:rPrChange>
        </w:rPr>
        <w:t>nemění hlavní zásady a cíle ochrany a rozvoje hodnot</w:t>
      </w:r>
      <w:r w:rsidR="0003187C" w:rsidRPr="00913FED">
        <w:rPr>
          <w:szCs w:val="22"/>
          <w:rPrChange w:id="604" w:author="Svarova, Tereza" w:date="2020-05-13T16:56:00Z">
            <w:rPr>
              <w:rFonts w:eastAsia="Calibri"/>
            </w:rPr>
          </w:rPrChange>
        </w:rPr>
        <w:t>.</w:t>
      </w:r>
    </w:p>
    <w:p w14:paraId="659F59FF" w14:textId="77777777" w:rsidR="00877178" w:rsidRPr="00F64DB7" w:rsidRDefault="00877178">
      <w:pPr>
        <w:pStyle w:val="Nadpis1"/>
        <w:spacing w:before="120" w:after="240"/>
        <w:rPr>
          <w:sz w:val="26"/>
          <w:szCs w:val="26"/>
          <w:rPrChange w:id="605" w:author="Svarova, Tereza" w:date="2020-05-14T09:07:00Z">
            <w:rPr>
              <w:color w:val="000000"/>
            </w:rPr>
          </w:rPrChange>
        </w:rPr>
        <w:pPrChange w:id="606" w:author="Svarova, Tereza" w:date="2020-05-13T16:54:00Z">
          <w:pPr>
            <w:pStyle w:val="Nadpis1"/>
          </w:pPr>
        </w:pPrChange>
      </w:pPr>
      <w:bookmarkStart w:id="607" w:name="_Toc269743277"/>
      <w:bookmarkStart w:id="608" w:name="_Toc532396681"/>
      <w:bookmarkStart w:id="609" w:name="_Toc40340036"/>
      <w:r w:rsidRPr="00F64DB7">
        <w:rPr>
          <w:sz w:val="26"/>
          <w:szCs w:val="26"/>
          <w:rPrChange w:id="610" w:author="Svarova, Tereza" w:date="2020-05-14T09:07:00Z">
            <w:rPr/>
          </w:rPrChange>
        </w:rPr>
        <w:t xml:space="preserve">urbanistická koncepce, včetně </w:t>
      </w:r>
      <w:r w:rsidR="004C07C0" w:rsidRPr="00F64DB7">
        <w:rPr>
          <w:sz w:val="26"/>
          <w:szCs w:val="26"/>
          <w:rPrChange w:id="611" w:author="Svarova, Tereza" w:date="2020-05-14T09:07:00Z">
            <w:rPr/>
          </w:rPrChange>
        </w:rPr>
        <w:t>urbanistické kompozice</w:t>
      </w:r>
      <w:r w:rsidR="002534C3" w:rsidRPr="00F64DB7">
        <w:rPr>
          <w:sz w:val="26"/>
          <w:szCs w:val="26"/>
          <w:rPrChange w:id="612" w:author="Svarova, Tereza" w:date="2020-05-14T09:07:00Z">
            <w:rPr/>
          </w:rPrChange>
        </w:rPr>
        <w:t xml:space="preserve">, </w:t>
      </w:r>
      <w:r w:rsidRPr="00F64DB7">
        <w:rPr>
          <w:sz w:val="26"/>
          <w:szCs w:val="26"/>
          <w:rPrChange w:id="613" w:author="Svarova, Tereza" w:date="2020-05-14T09:07:00Z">
            <w:rPr/>
          </w:rPrChange>
        </w:rPr>
        <w:t>vymezení</w:t>
      </w:r>
      <w:r w:rsidR="002534C3" w:rsidRPr="00F64DB7">
        <w:rPr>
          <w:sz w:val="26"/>
          <w:szCs w:val="26"/>
          <w:rPrChange w:id="614" w:author="Svarova, Tereza" w:date="2020-05-14T09:07:00Z">
            <w:rPr/>
          </w:rPrChange>
        </w:rPr>
        <w:t xml:space="preserve"> ploch s rozdílným způsobem využití,</w:t>
      </w:r>
      <w:r w:rsidRPr="00F64DB7">
        <w:rPr>
          <w:sz w:val="26"/>
          <w:szCs w:val="26"/>
          <w:rPrChange w:id="615" w:author="Svarova, Tereza" w:date="2020-05-14T09:07:00Z">
            <w:rPr/>
          </w:rPrChange>
        </w:rPr>
        <w:t xml:space="preserve"> </w:t>
      </w:r>
      <w:r w:rsidRPr="00F64DB7">
        <w:rPr>
          <w:sz w:val="26"/>
          <w:szCs w:val="26"/>
          <w:rPrChange w:id="616" w:author="Svarova, Tereza" w:date="2020-05-14T09:07:00Z">
            <w:rPr>
              <w:color w:val="000000"/>
            </w:rPr>
          </w:rPrChange>
        </w:rPr>
        <w:t>zastavi</w:t>
      </w:r>
      <w:r w:rsidR="000D3ABF" w:rsidRPr="00F64DB7">
        <w:rPr>
          <w:sz w:val="26"/>
          <w:szCs w:val="26"/>
          <w:rPrChange w:id="617" w:author="Svarova, Tereza" w:date="2020-05-14T09:07:00Z">
            <w:rPr>
              <w:color w:val="000000"/>
            </w:rPr>
          </w:rPrChange>
        </w:rPr>
        <w:t>telných ploch,</w:t>
      </w:r>
      <w:r w:rsidR="004731A9" w:rsidRPr="00F64DB7">
        <w:rPr>
          <w:sz w:val="26"/>
          <w:szCs w:val="26"/>
          <w:rPrChange w:id="618" w:author="Svarova, Tereza" w:date="2020-05-14T09:07:00Z">
            <w:rPr>
              <w:color w:val="000000"/>
            </w:rPr>
          </w:rPrChange>
        </w:rPr>
        <w:t xml:space="preserve"> </w:t>
      </w:r>
      <w:r w:rsidR="007B399D" w:rsidRPr="00F64DB7">
        <w:rPr>
          <w:sz w:val="26"/>
          <w:szCs w:val="26"/>
          <w:rPrChange w:id="619" w:author="Svarova, Tereza" w:date="2020-05-14T09:07:00Z">
            <w:rPr>
              <w:color w:val="000000"/>
            </w:rPr>
          </w:rPrChange>
        </w:rPr>
        <w:t xml:space="preserve">ploch </w:t>
      </w:r>
      <w:r w:rsidR="000D3ABF" w:rsidRPr="00F64DB7">
        <w:rPr>
          <w:sz w:val="26"/>
          <w:szCs w:val="26"/>
          <w:rPrChange w:id="620" w:author="Svarova, Tereza" w:date="2020-05-14T09:07:00Z">
            <w:rPr>
              <w:color w:val="000000"/>
            </w:rPr>
          </w:rPrChange>
        </w:rPr>
        <w:t>přestavby a </w:t>
      </w:r>
      <w:r w:rsidRPr="00F64DB7">
        <w:rPr>
          <w:sz w:val="26"/>
          <w:szCs w:val="26"/>
          <w:rPrChange w:id="621" w:author="Svarova, Tereza" w:date="2020-05-14T09:07:00Z">
            <w:rPr>
              <w:color w:val="000000"/>
            </w:rPr>
          </w:rPrChange>
        </w:rPr>
        <w:t>systému sídelní zeleně</w:t>
      </w:r>
      <w:bookmarkEnd w:id="607"/>
      <w:bookmarkEnd w:id="608"/>
      <w:bookmarkEnd w:id="609"/>
    </w:p>
    <w:p w14:paraId="2D4C8612" w14:textId="67CBD647" w:rsidR="00877178" w:rsidRDefault="00877178">
      <w:pPr>
        <w:pStyle w:val="Nadpis2"/>
        <w:spacing w:before="120" w:after="120"/>
        <w:pPrChange w:id="622" w:author="Svarova, Tereza" w:date="2020-05-13T16:55:00Z">
          <w:pPr>
            <w:pStyle w:val="Nadpis2"/>
          </w:pPr>
        </w:pPrChange>
      </w:pPr>
      <w:bookmarkStart w:id="623" w:name="_Toc532396682"/>
      <w:bookmarkStart w:id="624" w:name="_Toc40340037"/>
      <w:r w:rsidRPr="00B53C47">
        <w:t>návrh urbanistické koncepce</w:t>
      </w:r>
      <w:bookmarkEnd w:id="623"/>
      <w:bookmarkEnd w:id="624"/>
    </w:p>
    <w:p w14:paraId="11E84A9F" w14:textId="7B29727B" w:rsidR="004C36E9" w:rsidRDefault="004C36E9">
      <w:pPr>
        <w:numPr>
          <w:ilvl w:val="0"/>
          <w:numId w:val="26"/>
        </w:numPr>
        <w:ind w:left="567" w:hanging="425"/>
        <w:jc w:val="both"/>
        <w:rPr>
          <w:ins w:id="625" w:author="Svarova, Tereza" w:date="2020-05-18T10:45:00Z"/>
          <w:bCs/>
        </w:rPr>
      </w:pPr>
      <w:ins w:id="626" w:author="Anna Macurova" w:date="2020-04-23T13:28:00Z">
        <w:r w:rsidRPr="00975B37">
          <w:rPr>
            <w:bCs/>
          </w:rPr>
          <w:t>Změna č.</w:t>
        </w:r>
      </w:ins>
      <w:ins w:id="627" w:author="Svarova, Tereza" w:date="2020-05-13T17:17:00Z">
        <w:r w:rsidR="000A103E" w:rsidRPr="00152A8F">
          <w:rPr>
            <w:bCs/>
          </w:rPr>
          <w:t> </w:t>
        </w:r>
      </w:ins>
      <w:ins w:id="628" w:author="Anna Macurova" w:date="2020-04-23T13:28:00Z">
        <w:r w:rsidRPr="00975B37">
          <w:rPr>
            <w:bCs/>
          </w:rPr>
          <w:t xml:space="preserve">2 </w:t>
        </w:r>
        <w:del w:id="629" w:author="Svarova, Tereza" w:date="2020-05-13T17:29:00Z">
          <w:r w:rsidRPr="00975B37" w:rsidDel="00902D1C">
            <w:rPr>
              <w:bCs/>
            </w:rPr>
            <w:delText>mění základní koncepci rozvoje území obce</w:delText>
          </w:r>
        </w:del>
      </w:ins>
      <w:del w:id="630" w:author="Svarova, Tereza" w:date="2020-05-13T17:29:00Z">
        <w:r w:rsidR="000E2583" w:rsidRPr="00302509" w:rsidDel="00902D1C">
          <w:rPr>
            <w:bCs/>
          </w:rPr>
          <w:delText xml:space="preserve"> vymezením</w:delText>
        </w:r>
      </w:del>
      <w:ins w:id="631" w:author="Svarova, Tereza" w:date="2020-05-14T08:14:00Z">
        <w:r w:rsidR="00152A8F" w:rsidRPr="00152A8F">
          <w:rPr>
            <w:bCs/>
            <w:rPrChange w:id="632" w:author="Svarova, Tereza" w:date="2020-05-14T08:14:00Z">
              <w:rPr>
                <w:bCs/>
                <w:highlight w:val="yellow"/>
              </w:rPr>
            </w:rPrChange>
          </w:rPr>
          <w:t>nemění urbanistickou koncepci sídla.</w:t>
        </w:r>
      </w:ins>
      <w:del w:id="633" w:author="Svarova, Tereza" w:date="2020-05-14T08:14:00Z">
        <w:r w:rsidR="000E2583" w:rsidRPr="00975B37" w:rsidDel="00152A8F">
          <w:rPr>
            <w:bCs/>
          </w:rPr>
          <w:delText xml:space="preserve"> </w:delText>
        </w:r>
      </w:del>
      <w:ins w:id="634" w:author="Anna Macurova" w:date="2020-04-23T13:28:00Z">
        <w:del w:id="635" w:author="Svarova, Tereza" w:date="2020-05-14T08:14:00Z">
          <w:r w:rsidRPr="00975B37" w:rsidDel="00152A8F">
            <w:rPr>
              <w:bCs/>
            </w:rPr>
            <w:delText>nov</w:delText>
          </w:r>
        </w:del>
      </w:ins>
      <w:del w:id="636" w:author="Svarova, Tereza" w:date="2020-05-13T17:29:00Z">
        <w:r w:rsidR="000E2583" w:rsidRPr="00302509" w:rsidDel="00902D1C">
          <w:rPr>
            <w:bCs/>
          </w:rPr>
          <w:delText>é</w:delText>
        </w:r>
      </w:del>
      <w:ins w:id="637" w:author="Anna Macurova" w:date="2020-04-23T13:28:00Z">
        <w:del w:id="638" w:author="Svarova, Tereza" w:date="2020-05-14T08:14:00Z">
          <w:r w:rsidRPr="00302509" w:rsidDel="00152A8F">
            <w:rPr>
              <w:bCs/>
            </w:rPr>
            <w:delText xml:space="preserve"> ploch</w:delText>
          </w:r>
        </w:del>
      </w:ins>
      <w:del w:id="639" w:author="Svarova, Tereza" w:date="2020-05-13T17:29:00Z">
        <w:r w:rsidR="000E2583" w:rsidRPr="00302509" w:rsidDel="00902D1C">
          <w:rPr>
            <w:bCs/>
          </w:rPr>
          <w:delText>y</w:delText>
        </w:r>
      </w:del>
      <w:ins w:id="640" w:author="Anna Macurova" w:date="2020-04-23T13:28:00Z">
        <w:del w:id="641" w:author="Svarova, Tereza" w:date="2020-05-14T08:14:00Z">
          <w:r w:rsidRPr="00302509" w:rsidDel="00152A8F">
            <w:rPr>
              <w:bCs/>
            </w:rPr>
            <w:delText xml:space="preserve"> přestavby </w:delText>
          </w:r>
        </w:del>
      </w:ins>
      <w:ins w:id="642" w:author="Anna Macurova" w:date="2020-04-23T13:50:00Z">
        <w:del w:id="643" w:author="Svarova, Tereza" w:date="2020-05-14T08:14:00Z">
          <w:r w:rsidRPr="00302509" w:rsidDel="00152A8F">
            <w:rPr>
              <w:bCs/>
            </w:rPr>
            <w:delText>ZM2/2</w:delText>
          </w:r>
        </w:del>
      </w:ins>
      <w:del w:id="644" w:author="Svarova, Tereza" w:date="2020-05-14T08:14:00Z">
        <w:r w:rsidR="00B130FE" w:rsidRPr="00302509" w:rsidDel="00152A8F">
          <w:rPr>
            <w:bCs/>
          </w:rPr>
          <w:delText>.</w:delText>
        </w:r>
      </w:del>
    </w:p>
    <w:p w14:paraId="0019DA17" w14:textId="7DDAD176" w:rsidR="00204923" w:rsidRPr="00302509" w:rsidRDefault="00204923">
      <w:pPr>
        <w:numPr>
          <w:ilvl w:val="0"/>
          <w:numId w:val="26"/>
        </w:numPr>
        <w:ind w:left="567" w:hanging="425"/>
        <w:jc w:val="both"/>
        <w:rPr>
          <w:bCs/>
        </w:rPr>
        <w:pPrChange w:id="645" w:author="Svarova, Tereza" w:date="2020-05-13T17:19:00Z">
          <w:pPr>
            <w:numPr>
              <w:numId w:val="30"/>
            </w:numPr>
            <w:ind w:left="720" w:hanging="360"/>
          </w:pPr>
        </w:pPrChange>
      </w:pPr>
      <w:bookmarkStart w:id="646" w:name="_Hlk40705352"/>
      <w:ins w:id="647" w:author="Svarova, Tereza" w:date="2020-05-18T10:45:00Z">
        <w:r w:rsidRPr="00204923">
          <w:rPr>
            <w:b/>
            <w:rPrChange w:id="648" w:author="Svarova, Tereza" w:date="2020-05-18T10:46:00Z">
              <w:rPr>
                <w:bCs/>
              </w:rPr>
            </w:rPrChange>
          </w:rPr>
          <w:t>ZM</w:t>
        </w:r>
      </w:ins>
      <w:ins w:id="649" w:author="Svarova, Tereza" w:date="2020-05-18T10:56:00Z">
        <w:r w:rsidR="00555DE0">
          <w:rPr>
            <w:b/>
          </w:rPr>
          <w:t>2</w:t>
        </w:r>
      </w:ins>
      <w:ins w:id="650" w:author="Svarova, Tereza" w:date="2020-05-18T10:45:00Z">
        <w:r w:rsidRPr="00204923">
          <w:rPr>
            <w:b/>
            <w:rPrChange w:id="651" w:author="Svarova, Tereza" w:date="2020-05-18T10:46:00Z">
              <w:rPr>
                <w:bCs/>
              </w:rPr>
            </w:rPrChange>
          </w:rPr>
          <w:t>/</w:t>
        </w:r>
      </w:ins>
      <w:ins w:id="652" w:author="Svarova, Tereza" w:date="2020-05-18T10:56:00Z">
        <w:r w:rsidR="00555DE0">
          <w:rPr>
            <w:b/>
          </w:rPr>
          <w:t>1</w:t>
        </w:r>
      </w:ins>
      <w:ins w:id="653" w:author="Svarova, Tereza" w:date="2020-05-18T10:46:00Z">
        <w:r>
          <w:rPr>
            <w:bCs/>
          </w:rPr>
          <w:t xml:space="preserve"> </w:t>
        </w:r>
      </w:ins>
      <w:ins w:id="654" w:author="Svarova, Tereza" w:date="2020-05-18T10:57:00Z">
        <w:r w:rsidR="00233B77">
          <w:rPr>
            <w:bCs/>
          </w:rPr>
          <w:t>–</w:t>
        </w:r>
      </w:ins>
      <w:ins w:id="655" w:author="Svarova, Tereza" w:date="2020-05-18T10:46:00Z">
        <w:r>
          <w:rPr>
            <w:bCs/>
          </w:rPr>
          <w:t xml:space="preserve"> </w:t>
        </w:r>
      </w:ins>
      <w:ins w:id="656" w:author="Svarova, Tereza" w:date="2020-05-18T10:57:00Z">
        <w:r w:rsidR="00233B77">
          <w:rPr>
            <w:bCs/>
          </w:rPr>
          <w:t xml:space="preserve">Změna č. 2 vymezuje novou plochu přestavby </w:t>
        </w:r>
        <w:r w:rsidR="00233B77" w:rsidRPr="00D300F1">
          <w:rPr>
            <w:b/>
            <w:rPrChange w:id="657" w:author="Svarova, Tereza" w:date="2020-05-18T13:02:00Z">
              <w:rPr>
                <w:bCs/>
              </w:rPr>
            </w:rPrChange>
          </w:rPr>
          <w:t>P2/01</w:t>
        </w:r>
        <w:r w:rsidR="00233B77">
          <w:rPr>
            <w:bCs/>
          </w:rPr>
          <w:t xml:space="preserve"> (SV)</w:t>
        </w:r>
      </w:ins>
      <w:ins w:id="658" w:author="Tereza" w:date="2020-05-25T12:55:00Z">
        <w:r w:rsidR="00D53161">
          <w:rPr>
            <w:bCs/>
          </w:rPr>
          <w:t xml:space="preserve"> a </w:t>
        </w:r>
      </w:ins>
      <w:ins w:id="659" w:author="Windows User" w:date="2021-03-23T13:50:00Z">
        <w:r w:rsidR="00205BB0">
          <w:rPr>
            <w:bCs/>
          </w:rPr>
          <w:t xml:space="preserve">u </w:t>
        </w:r>
      </w:ins>
      <w:ins w:id="660" w:author="Tereza" w:date="2020-05-25T12:55:00Z">
        <w:del w:id="661" w:author="Windows User" w:date="2021-03-23T13:50:00Z">
          <w:r w:rsidR="00D53161" w:rsidDel="00205BB0">
            <w:rPr>
              <w:bCs/>
            </w:rPr>
            <w:delText>v severní části</w:delText>
          </w:r>
        </w:del>
      </w:ins>
      <w:ins w:id="662" w:author="Windows User" w:date="2021-03-23T13:50:00Z">
        <w:r w:rsidR="00205BB0">
          <w:rPr>
            <w:bCs/>
          </w:rPr>
          <w:t>východní části</w:t>
        </w:r>
      </w:ins>
      <w:ins w:id="663" w:author="Tereza" w:date="2020-05-25T12:55:00Z">
        <w:r w:rsidR="00D53161">
          <w:rPr>
            <w:bCs/>
          </w:rPr>
          <w:t xml:space="preserve"> upravuje způsob využit</w:t>
        </w:r>
      </w:ins>
      <w:ins w:id="664" w:author="Tereza" w:date="2020-05-25T12:56:00Z">
        <w:r w:rsidR="00D53161">
          <w:rPr>
            <w:bCs/>
          </w:rPr>
          <w:t>í plochy na</w:t>
        </w:r>
        <w:r w:rsidR="00D53161" w:rsidRPr="00D53161">
          <w:rPr>
            <w:bCs/>
          </w:rPr>
          <w:t xml:space="preserve"> </w:t>
        </w:r>
        <w:r w:rsidR="00D53161" w:rsidRPr="00CA09AE">
          <w:rPr>
            <w:bCs/>
          </w:rPr>
          <w:t xml:space="preserve">plochu stabilizovanou s funkčním využitím </w:t>
        </w:r>
        <w:r w:rsidR="00D53161">
          <w:rPr>
            <w:bCs/>
          </w:rPr>
          <w:t>„</w:t>
        </w:r>
        <w:r w:rsidR="00D53161" w:rsidRPr="00CA09AE">
          <w:rPr>
            <w:bCs/>
          </w:rPr>
          <w:t>ZS ZELEŇ soukromá a</w:t>
        </w:r>
        <w:r w:rsidR="00D53161">
          <w:rPr>
            <w:bCs/>
          </w:rPr>
          <w:t> </w:t>
        </w:r>
        <w:r w:rsidR="00D53161" w:rsidRPr="00CA09AE">
          <w:rPr>
            <w:bCs/>
          </w:rPr>
          <w:t>vyhrazená</w:t>
        </w:r>
        <w:r w:rsidR="00D53161">
          <w:rPr>
            <w:bCs/>
          </w:rPr>
          <w:t>“</w:t>
        </w:r>
        <w:r w:rsidR="00D53161" w:rsidRPr="00CA09AE">
          <w:rPr>
            <w:bCs/>
          </w:rPr>
          <w:t>.</w:t>
        </w:r>
        <w:r w:rsidR="00D53161" w:rsidRPr="00CA09AE">
          <w:rPr>
            <w:b/>
          </w:rPr>
          <w:t xml:space="preserve"> </w:t>
        </w:r>
      </w:ins>
      <w:ins w:id="665" w:author="Svarova, Tereza" w:date="2020-05-18T10:57:00Z">
        <w:del w:id="666" w:author="Tereza" w:date="2020-05-25T12:56:00Z">
          <w:r w:rsidR="00233B77" w:rsidDel="00D53161">
            <w:rPr>
              <w:bCs/>
            </w:rPr>
            <w:delText>.</w:delText>
          </w:r>
        </w:del>
      </w:ins>
    </w:p>
    <w:bookmarkEnd w:id="646"/>
    <w:p w14:paraId="100EE89A" w14:textId="2AEC7529" w:rsidR="000E2583" w:rsidRDefault="000E2583">
      <w:pPr>
        <w:numPr>
          <w:ilvl w:val="0"/>
          <w:numId w:val="26"/>
        </w:numPr>
        <w:ind w:left="567" w:hanging="425"/>
        <w:jc w:val="both"/>
        <w:rPr>
          <w:ins w:id="667" w:author="Svarova, Tereza" w:date="2020-05-18T10:46:00Z"/>
          <w:b/>
        </w:rPr>
      </w:pPr>
      <w:ins w:id="668" w:author="Anna Macurova" w:date="2020-04-23T13:33:00Z">
        <w:r w:rsidRPr="008562DB">
          <w:rPr>
            <w:b/>
            <w:rPrChange w:id="669" w:author="Svarova, Tereza" w:date="2020-05-13T17:03:00Z">
              <w:rPr>
                <w:sz w:val="24"/>
              </w:rPr>
            </w:rPrChange>
          </w:rPr>
          <w:t>ZM2/</w:t>
        </w:r>
      </w:ins>
      <w:ins w:id="670" w:author="Svarova, Tereza" w:date="2020-05-18T10:45:00Z">
        <w:r w:rsidR="00204923">
          <w:rPr>
            <w:b/>
          </w:rPr>
          <w:t>2</w:t>
        </w:r>
      </w:ins>
      <w:ins w:id="671" w:author="Anna Macurova" w:date="2020-04-23T13:33:00Z">
        <w:del w:id="672" w:author="Svarova, Tereza" w:date="2020-05-18T10:45:00Z">
          <w:r w:rsidRPr="008562DB" w:rsidDel="00204923">
            <w:rPr>
              <w:b/>
              <w:rPrChange w:id="673" w:author="Svarova, Tereza" w:date="2020-05-13T17:03:00Z">
                <w:rPr>
                  <w:sz w:val="24"/>
                </w:rPr>
              </w:rPrChange>
            </w:rPr>
            <w:delText>1</w:delText>
          </w:r>
        </w:del>
        <w:r w:rsidRPr="008562DB">
          <w:rPr>
            <w:b/>
            <w:rPrChange w:id="674" w:author="Svarova, Tereza" w:date="2020-05-13T17:03:00Z">
              <w:rPr>
                <w:sz w:val="24"/>
              </w:rPr>
            </w:rPrChange>
          </w:rPr>
          <w:t xml:space="preserve"> </w:t>
        </w:r>
        <w:r w:rsidRPr="008562DB">
          <w:rPr>
            <w:bCs/>
            <w:rPrChange w:id="675" w:author="Svarova, Tereza" w:date="2020-05-13T17:03:00Z">
              <w:rPr>
                <w:sz w:val="24"/>
              </w:rPr>
            </w:rPrChange>
          </w:rPr>
          <w:t xml:space="preserve">– Změna </w:t>
        </w:r>
      </w:ins>
      <w:ins w:id="676" w:author="Svarova, Tereza" w:date="2020-05-13T17:17:00Z">
        <w:r w:rsidR="000A103E">
          <w:rPr>
            <w:bCs/>
          </w:rPr>
          <w:t xml:space="preserve">č. 2 </w:t>
        </w:r>
      </w:ins>
      <w:ins w:id="677" w:author="Anna Macurova" w:date="2020-04-23T13:33:00Z">
        <w:r w:rsidRPr="008562DB">
          <w:rPr>
            <w:bCs/>
            <w:rPrChange w:id="678" w:author="Svarova, Tereza" w:date="2020-05-13T17:03:00Z">
              <w:rPr>
                <w:sz w:val="24"/>
              </w:rPr>
            </w:rPrChange>
          </w:rPr>
          <w:t xml:space="preserve">upravuje funkční využití stabilizované plochy </w:t>
        </w:r>
      </w:ins>
      <w:ins w:id="679" w:author="Svarova, Tereza" w:date="2020-05-14T08:15:00Z">
        <w:r w:rsidR="00152A8F">
          <w:rPr>
            <w:bCs/>
          </w:rPr>
          <w:t>„</w:t>
        </w:r>
      </w:ins>
      <w:ins w:id="680" w:author="Anna Macurova" w:date="2020-04-23T13:33:00Z">
        <w:r w:rsidRPr="008562DB">
          <w:rPr>
            <w:bCs/>
            <w:rPrChange w:id="681" w:author="Svarova, Tereza" w:date="2020-05-13T17:03:00Z">
              <w:rPr>
                <w:sz w:val="24"/>
              </w:rPr>
            </w:rPrChange>
          </w:rPr>
          <w:t>ZV VEŘEJNÁ PROSTRANSTVÍ  veřejná zeleň</w:t>
        </w:r>
      </w:ins>
      <w:ins w:id="682" w:author="Svarova, Tereza" w:date="2020-05-14T08:15:00Z">
        <w:r w:rsidR="00152A8F">
          <w:rPr>
            <w:bCs/>
          </w:rPr>
          <w:t>“</w:t>
        </w:r>
      </w:ins>
      <w:ins w:id="683" w:author="Anna Macurova" w:date="2020-04-23T13:33:00Z">
        <w:r w:rsidRPr="008562DB">
          <w:rPr>
            <w:bCs/>
            <w:rPrChange w:id="684" w:author="Svarova, Tereza" w:date="2020-05-13T17:03:00Z">
              <w:rPr>
                <w:sz w:val="24"/>
              </w:rPr>
            </w:rPrChange>
          </w:rPr>
          <w:t xml:space="preserve"> na plochu stabilizovanou s funkčním využitím </w:t>
        </w:r>
      </w:ins>
      <w:ins w:id="685" w:author="Svarova, Tereza" w:date="2020-05-14T08:15:00Z">
        <w:r w:rsidR="00152A8F">
          <w:rPr>
            <w:bCs/>
          </w:rPr>
          <w:t>„</w:t>
        </w:r>
      </w:ins>
      <w:ins w:id="686" w:author="Anna Macurova" w:date="2020-04-23T13:33:00Z">
        <w:r w:rsidRPr="008562DB">
          <w:rPr>
            <w:bCs/>
            <w:rPrChange w:id="687" w:author="Svarova, Tereza" w:date="2020-05-13T17:03:00Z">
              <w:rPr>
                <w:sz w:val="24"/>
              </w:rPr>
            </w:rPrChange>
          </w:rPr>
          <w:t>ZS ZELEŇ soukromá a</w:t>
        </w:r>
      </w:ins>
      <w:ins w:id="688" w:author="Svarova, Tereza" w:date="2020-05-14T08:15:00Z">
        <w:r w:rsidR="00152A8F">
          <w:rPr>
            <w:bCs/>
          </w:rPr>
          <w:t> </w:t>
        </w:r>
      </w:ins>
      <w:ins w:id="689" w:author="Anna Macurova" w:date="2020-04-23T13:33:00Z">
        <w:del w:id="690" w:author="Svarova, Tereza" w:date="2020-05-14T08:15:00Z">
          <w:r w:rsidRPr="008562DB" w:rsidDel="00152A8F">
            <w:rPr>
              <w:bCs/>
              <w:rPrChange w:id="691" w:author="Svarova, Tereza" w:date="2020-05-13T17:03:00Z">
                <w:rPr>
                  <w:sz w:val="24"/>
                </w:rPr>
              </w:rPrChange>
            </w:rPr>
            <w:delText xml:space="preserve"> </w:delText>
          </w:r>
        </w:del>
        <w:r w:rsidRPr="008562DB">
          <w:rPr>
            <w:bCs/>
            <w:rPrChange w:id="692" w:author="Svarova, Tereza" w:date="2020-05-13T17:03:00Z">
              <w:rPr>
                <w:sz w:val="24"/>
              </w:rPr>
            </w:rPrChange>
          </w:rPr>
          <w:t>vyhrazená</w:t>
        </w:r>
      </w:ins>
      <w:ins w:id="693" w:author="Svarova, Tereza" w:date="2020-05-14T08:15:00Z">
        <w:r w:rsidR="00152A8F">
          <w:rPr>
            <w:bCs/>
          </w:rPr>
          <w:t>“</w:t>
        </w:r>
      </w:ins>
      <w:ins w:id="694" w:author="Anna Macurova" w:date="2020-04-23T13:33:00Z">
        <w:r w:rsidRPr="008562DB">
          <w:rPr>
            <w:bCs/>
            <w:rPrChange w:id="695" w:author="Svarova, Tereza" w:date="2020-05-13T17:03:00Z">
              <w:rPr>
                <w:sz w:val="24"/>
              </w:rPr>
            </w:rPrChange>
          </w:rPr>
          <w:t>.</w:t>
        </w:r>
        <w:r w:rsidRPr="008562DB">
          <w:rPr>
            <w:b/>
            <w:rPrChange w:id="696" w:author="Svarova, Tereza" w:date="2020-05-13T17:03:00Z">
              <w:rPr>
                <w:sz w:val="24"/>
              </w:rPr>
            </w:rPrChange>
          </w:rPr>
          <w:t xml:space="preserve"> </w:t>
        </w:r>
      </w:ins>
    </w:p>
    <w:p w14:paraId="5205F567" w14:textId="7D91CD5B" w:rsidR="00204923" w:rsidRPr="00302509" w:rsidRDefault="00204923" w:rsidP="00204923">
      <w:pPr>
        <w:numPr>
          <w:ilvl w:val="0"/>
          <w:numId w:val="26"/>
        </w:numPr>
        <w:ind w:left="567" w:hanging="425"/>
        <w:jc w:val="both"/>
        <w:rPr>
          <w:ins w:id="697" w:author="Svarova, Tereza" w:date="2020-05-18T10:46:00Z"/>
          <w:bCs/>
        </w:rPr>
      </w:pPr>
      <w:ins w:id="698" w:author="Svarova, Tereza" w:date="2020-05-18T10:46:00Z">
        <w:r w:rsidRPr="00694FAE">
          <w:rPr>
            <w:b/>
          </w:rPr>
          <w:t>ZM</w:t>
        </w:r>
      </w:ins>
      <w:ins w:id="699" w:author="Svarova, Tereza" w:date="2020-05-18T10:58:00Z">
        <w:r w:rsidR="00233B77">
          <w:rPr>
            <w:b/>
          </w:rPr>
          <w:t>2</w:t>
        </w:r>
      </w:ins>
      <w:ins w:id="700" w:author="Svarova, Tereza" w:date="2020-05-18T10:46:00Z">
        <w:r w:rsidRPr="00694FAE">
          <w:rPr>
            <w:b/>
          </w:rPr>
          <w:t>/</w:t>
        </w:r>
        <w:r>
          <w:rPr>
            <w:b/>
          </w:rPr>
          <w:t>3</w:t>
        </w:r>
        <w:r>
          <w:rPr>
            <w:bCs/>
          </w:rPr>
          <w:t xml:space="preserve"> </w:t>
        </w:r>
      </w:ins>
      <w:bookmarkStart w:id="701" w:name="_Hlk40706659"/>
      <w:ins w:id="702" w:author="Svarova, Tereza" w:date="2020-05-18T10:57:00Z">
        <w:r w:rsidR="00233B77">
          <w:rPr>
            <w:bCs/>
          </w:rPr>
          <w:t>–</w:t>
        </w:r>
      </w:ins>
      <w:ins w:id="703" w:author="Svarova, Tereza" w:date="2020-05-18T10:46:00Z">
        <w:r>
          <w:rPr>
            <w:bCs/>
          </w:rPr>
          <w:t xml:space="preserve"> </w:t>
        </w:r>
      </w:ins>
      <w:ins w:id="704" w:author="Svarova, Tereza" w:date="2020-05-18T10:57:00Z">
        <w:r w:rsidR="00233B77">
          <w:rPr>
            <w:bCs/>
          </w:rPr>
          <w:t xml:space="preserve">Změna č. 2 </w:t>
        </w:r>
      </w:ins>
      <w:ins w:id="705" w:author="Svarova, Tereza" w:date="2020-05-18T10:58:00Z">
        <w:r w:rsidR="00233B77">
          <w:rPr>
            <w:bCs/>
          </w:rPr>
          <w:t>upravuje vymezení stabilizovaných ploch</w:t>
        </w:r>
      </w:ins>
      <w:bookmarkEnd w:id="701"/>
      <w:ins w:id="706" w:author="jetel" w:date="2020-06-02T17:48:00Z">
        <w:r w:rsidR="004B0378">
          <w:rPr>
            <w:bCs/>
          </w:rPr>
          <w:t xml:space="preserve"> W a ZV</w:t>
        </w:r>
      </w:ins>
      <w:ins w:id="707" w:author="Svarova, Tereza" w:date="2020-05-18T15:04:00Z">
        <w:r w:rsidR="00DB2E2A">
          <w:rPr>
            <w:bCs/>
          </w:rPr>
          <w:t>.</w:t>
        </w:r>
      </w:ins>
    </w:p>
    <w:p w14:paraId="06634EE2" w14:textId="24648A53" w:rsidR="00204923" w:rsidRPr="00302509" w:rsidRDefault="00204923" w:rsidP="00204923">
      <w:pPr>
        <w:numPr>
          <w:ilvl w:val="0"/>
          <w:numId w:val="26"/>
        </w:numPr>
        <w:ind w:left="567" w:hanging="425"/>
        <w:jc w:val="both"/>
        <w:rPr>
          <w:ins w:id="708" w:author="Svarova, Tereza" w:date="2020-05-18T10:46:00Z"/>
          <w:bCs/>
        </w:rPr>
      </w:pPr>
      <w:ins w:id="709" w:author="Svarova, Tereza" w:date="2020-05-18T10:46:00Z">
        <w:r w:rsidRPr="00694FAE">
          <w:rPr>
            <w:b/>
          </w:rPr>
          <w:t>ZM</w:t>
        </w:r>
      </w:ins>
      <w:ins w:id="710" w:author="Svarova, Tereza" w:date="2020-05-18T10:58:00Z">
        <w:r w:rsidR="00233B77">
          <w:rPr>
            <w:b/>
          </w:rPr>
          <w:t>2</w:t>
        </w:r>
      </w:ins>
      <w:ins w:id="711" w:author="Svarova, Tereza" w:date="2020-05-18T10:46:00Z">
        <w:r w:rsidRPr="00694FAE">
          <w:rPr>
            <w:b/>
          </w:rPr>
          <w:t>/</w:t>
        </w:r>
        <w:r>
          <w:rPr>
            <w:b/>
          </w:rPr>
          <w:t>4</w:t>
        </w:r>
        <w:r>
          <w:rPr>
            <w:bCs/>
          </w:rPr>
          <w:t xml:space="preserve"> </w:t>
        </w:r>
      </w:ins>
      <w:bookmarkStart w:id="712" w:name="_Hlk40706735"/>
      <w:ins w:id="713" w:author="Svarova, Tereza" w:date="2020-05-18T10:58:00Z">
        <w:r w:rsidR="00233B77">
          <w:rPr>
            <w:bCs/>
          </w:rPr>
          <w:t xml:space="preserve">– Změna č. 2 </w:t>
        </w:r>
      </w:ins>
      <w:ins w:id="714" w:author="Svarova, Tereza" w:date="2020-05-18T10:59:00Z">
        <w:r w:rsidR="00233B77">
          <w:rPr>
            <w:bCs/>
          </w:rPr>
          <w:t>aktualizuje hranici zastavěného území a zmenšuje se tak vymezení zastavitelné plochy Z03</w:t>
        </w:r>
      </w:ins>
      <w:ins w:id="715" w:author="Svarova, Tereza" w:date="2020-05-18T11:20:00Z">
        <w:r w:rsidR="00647B02">
          <w:rPr>
            <w:bCs/>
          </w:rPr>
          <w:t xml:space="preserve"> (BI)</w:t>
        </w:r>
      </w:ins>
      <w:ins w:id="716" w:author="Svarova, Tereza" w:date="2020-05-18T10:59:00Z">
        <w:r w:rsidR="00233B77">
          <w:rPr>
            <w:bCs/>
          </w:rPr>
          <w:t>.</w:t>
        </w:r>
      </w:ins>
      <w:bookmarkEnd w:id="712"/>
    </w:p>
    <w:p w14:paraId="43DBF1FA" w14:textId="710D5E91" w:rsidR="00204923" w:rsidRPr="00302509" w:rsidRDefault="00204923" w:rsidP="00204923">
      <w:pPr>
        <w:numPr>
          <w:ilvl w:val="0"/>
          <w:numId w:val="26"/>
        </w:numPr>
        <w:ind w:left="567" w:hanging="425"/>
        <w:jc w:val="both"/>
        <w:rPr>
          <w:ins w:id="717" w:author="Svarova, Tereza" w:date="2020-05-18T10:46:00Z"/>
          <w:bCs/>
        </w:rPr>
      </w:pPr>
      <w:ins w:id="718" w:author="Svarova, Tereza" w:date="2020-05-18T10:46:00Z">
        <w:r w:rsidRPr="00694FAE">
          <w:rPr>
            <w:b/>
          </w:rPr>
          <w:t>ZM</w:t>
        </w:r>
      </w:ins>
      <w:ins w:id="719" w:author="Svarova, Tereza" w:date="2020-05-18T10:58:00Z">
        <w:r w:rsidR="00233B77">
          <w:rPr>
            <w:b/>
          </w:rPr>
          <w:t>2</w:t>
        </w:r>
      </w:ins>
      <w:ins w:id="720" w:author="Svarova, Tereza" w:date="2020-05-18T10:46:00Z">
        <w:r w:rsidRPr="00694FAE">
          <w:rPr>
            <w:b/>
          </w:rPr>
          <w:t>/</w:t>
        </w:r>
        <w:r>
          <w:rPr>
            <w:b/>
          </w:rPr>
          <w:t>5</w:t>
        </w:r>
        <w:bookmarkStart w:id="721" w:name="_Hlk40707974"/>
        <w:r>
          <w:rPr>
            <w:bCs/>
          </w:rPr>
          <w:t xml:space="preserve"> </w:t>
        </w:r>
      </w:ins>
      <w:ins w:id="722" w:author="Svarova, Tereza" w:date="2020-05-18T11:00:00Z">
        <w:r w:rsidR="00233B77">
          <w:rPr>
            <w:bCs/>
          </w:rPr>
          <w:t>–</w:t>
        </w:r>
      </w:ins>
      <w:ins w:id="723" w:author="Svarova, Tereza" w:date="2020-05-18T10:46:00Z">
        <w:r>
          <w:rPr>
            <w:bCs/>
          </w:rPr>
          <w:t xml:space="preserve"> </w:t>
        </w:r>
      </w:ins>
      <w:ins w:id="724" w:author="Svarova, Tereza" w:date="2020-05-18T11:00:00Z">
        <w:r w:rsidR="00233B77">
          <w:rPr>
            <w:bCs/>
          </w:rPr>
          <w:t>Změna č. 2 upravuje funkční využití stabilizované plochy „PV</w:t>
        </w:r>
      </w:ins>
      <w:ins w:id="725" w:author="Svarova, Tereza" w:date="2020-05-18T11:01:00Z">
        <w:r w:rsidR="00233B77">
          <w:rPr>
            <w:bCs/>
          </w:rPr>
          <w:t xml:space="preserve"> VEŘEJNÁ PROSTRANSTVÍ</w:t>
        </w:r>
      </w:ins>
      <w:ins w:id="726" w:author="Svarova, Tereza" w:date="2020-05-18T11:00:00Z">
        <w:r w:rsidR="00233B77">
          <w:rPr>
            <w:bCs/>
          </w:rPr>
          <w:t xml:space="preserve">“ na plochu stabilizovanou s funkčním využitím „BI </w:t>
        </w:r>
      </w:ins>
      <w:ins w:id="727" w:author="Svarova, Tereza" w:date="2020-05-18T11:01:00Z">
        <w:r w:rsidR="00233B77">
          <w:rPr>
            <w:bCs/>
          </w:rPr>
          <w:t>BYDLENÍ v rodinných domech – městské a příměstské“</w:t>
        </w:r>
      </w:ins>
      <w:ins w:id="728" w:author="Svarova, Tereza" w:date="2020-05-18T11:21:00Z">
        <w:r w:rsidR="00647B02">
          <w:rPr>
            <w:bCs/>
          </w:rPr>
          <w:t>.</w:t>
        </w:r>
      </w:ins>
      <w:bookmarkEnd w:id="721"/>
    </w:p>
    <w:p w14:paraId="214207C2" w14:textId="4455F111" w:rsidR="00204923" w:rsidRPr="00302509" w:rsidRDefault="00204923" w:rsidP="00204923">
      <w:pPr>
        <w:numPr>
          <w:ilvl w:val="0"/>
          <w:numId w:val="26"/>
        </w:numPr>
        <w:ind w:left="567" w:hanging="425"/>
        <w:jc w:val="both"/>
        <w:rPr>
          <w:ins w:id="729" w:author="Svarova, Tereza" w:date="2020-05-18T10:46:00Z"/>
          <w:bCs/>
        </w:rPr>
      </w:pPr>
      <w:ins w:id="730" w:author="Svarova, Tereza" w:date="2020-05-18T10:46:00Z">
        <w:r w:rsidRPr="00694FAE">
          <w:rPr>
            <w:b/>
          </w:rPr>
          <w:t>ZM</w:t>
        </w:r>
      </w:ins>
      <w:ins w:id="731" w:author="Svarova, Tereza" w:date="2020-05-18T10:58:00Z">
        <w:r w:rsidR="00233B77">
          <w:rPr>
            <w:b/>
          </w:rPr>
          <w:t>2</w:t>
        </w:r>
      </w:ins>
      <w:ins w:id="732" w:author="Svarova, Tereza" w:date="2020-05-18T10:46:00Z">
        <w:r w:rsidRPr="00694FAE">
          <w:rPr>
            <w:b/>
          </w:rPr>
          <w:t>/</w:t>
        </w:r>
        <w:r>
          <w:rPr>
            <w:b/>
          </w:rPr>
          <w:t>6</w:t>
        </w:r>
        <w:r>
          <w:rPr>
            <w:bCs/>
          </w:rPr>
          <w:t xml:space="preserve"> </w:t>
        </w:r>
      </w:ins>
      <w:bookmarkStart w:id="733" w:name="_Hlk40708150"/>
      <w:ins w:id="734" w:author="Svarova, Tereza" w:date="2020-05-18T11:20:00Z">
        <w:r w:rsidR="00647B02">
          <w:rPr>
            <w:bCs/>
          </w:rPr>
          <w:t>–</w:t>
        </w:r>
      </w:ins>
      <w:ins w:id="735" w:author="Svarova, Tereza" w:date="2020-05-18T10:46:00Z">
        <w:r>
          <w:rPr>
            <w:bCs/>
          </w:rPr>
          <w:t xml:space="preserve"> </w:t>
        </w:r>
      </w:ins>
      <w:ins w:id="736" w:author="Svarova, Tereza" w:date="2020-05-18T11:20:00Z">
        <w:r w:rsidR="00647B02">
          <w:rPr>
            <w:bCs/>
          </w:rPr>
          <w:t xml:space="preserve">Změna č. 2 aktualizuje hranici zastavěného území a </w:t>
        </w:r>
      </w:ins>
      <w:ins w:id="737" w:author="Tereza" w:date="2020-05-25T13:46:00Z">
        <w:r w:rsidR="001D206F">
          <w:rPr>
            <w:bCs/>
          </w:rPr>
          <w:t xml:space="preserve">zároveň tak </w:t>
        </w:r>
      </w:ins>
      <w:ins w:id="738" w:author="Svarova, Tereza" w:date="2020-05-18T11:20:00Z">
        <w:r w:rsidR="00647B02">
          <w:rPr>
            <w:bCs/>
          </w:rPr>
          <w:t>zmenšuje</w:t>
        </w:r>
        <w:del w:id="739" w:author="Tereza" w:date="2020-05-25T13:46:00Z">
          <w:r w:rsidR="00647B02" w:rsidDel="001D206F">
            <w:rPr>
              <w:bCs/>
            </w:rPr>
            <w:delText xml:space="preserve"> se tak</w:delText>
          </w:r>
        </w:del>
        <w:r w:rsidR="00647B02">
          <w:rPr>
            <w:bCs/>
          </w:rPr>
          <w:t xml:space="preserve"> vymezení zastavitelné plochy Z02 (BI).</w:t>
        </w:r>
      </w:ins>
      <w:bookmarkEnd w:id="733"/>
      <w:ins w:id="740" w:author="Tereza" w:date="2020-05-25T13:45:00Z">
        <w:r w:rsidR="001D206F">
          <w:rPr>
            <w:bCs/>
          </w:rPr>
          <w:t xml:space="preserve"> </w:t>
        </w:r>
      </w:ins>
    </w:p>
    <w:p w14:paraId="4C5773E5" w14:textId="18B84A76" w:rsidR="00204923" w:rsidRPr="00204923" w:rsidRDefault="00204923">
      <w:pPr>
        <w:numPr>
          <w:ilvl w:val="0"/>
          <w:numId w:val="26"/>
        </w:numPr>
        <w:ind w:left="567" w:hanging="425"/>
        <w:jc w:val="both"/>
        <w:rPr>
          <w:bCs/>
          <w:rPrChange w:id="741" w:author="Svarova, Tereza" w:date="2020-05-18T10:46:00Z">
            <w:rPr>
              <w:rFonts w:cs="Calibri"/>
              <w:szCs w:val="22"/>
              <w:highlight w:val="yellow"/>
              <w:lang w:val="x-none"/>
            </w:rPr>
          </w:rPrChange>
        </w:rPr>
        <w:pPrChange w:id="742" w:author="Svarova, Tereza" w:date="2020-05-18T10:46:00Z">
          <w:pPr>
            <w:numPr>
              <w:numId w:val="30"/>
            </w:numPr>
            <w:ind w:left="720" w:hanging="360"/>
          </w:pPr>
        </w:pPrChange>
      </w:pPr>
      <w:ins w:id="743" w:author="Svarova, Tereza" w:date="2020-05-18T10:46:00Z">
        <w:r w:rsidRPr="00694FAE">
          <w:rPr>
            <w:b/>
          </w:rPr>
          <w:t>ZM</w:t>
        </w:r>
      </w:ins>
      <w:ins w:id="744" w:author="Svarova, Tereza" w:date="2020-05-18T10:58:00Z">
        <w:r w:rsidR="00233B77">
          <w:rPr>
            <w:b/>
          </w:rPr>
          <w:t>2</w:t>
        </w:r>
      </w:ins>
      <w:ins w:id="745" w:author="Svarova, Tereza" w:date="2020-05-18T10:46:00Z">
        <w:r w:rsidRPr="00694FAE">
          <w:rPr>
            <w:b/>
          </w:rPr>
          <w:t>/</w:t>
        </w:r>
        <w:r>
          <w:rPr>
            <w:b/>
          </w:rPr>
          <w:t>7</w:t>
        </w:r>
        <w:r>
          <w:rPr>
            <w:bCs/>
          </w:rPr>
          <w:t xml:space="preserve"> </w:t>
        </w:r>
      </w:ins>
      <w:bookmarkStart w:id="746" w:name="_Hlk40708338"/>
      <w:ins w:id="747" w:author="Svarova, Tereza" w:date="2020-05-18T11:21:00Z">
        <w:r w:rsidR="00647B02">
          <w:rPr>
            <w:bCs/>
          </w:rPr>
          <w:t>–</w:t>
        </w:r>
      </w:ins>
      <w:ins w:id="748" w:author="Svarova, Tereza" w:date="2020-05-18T10:46:00Z">
        <w:r>
          <w:rPr>
            <w:bCs/>
          </w:rPr>
          <w:t xml:space="preserve"> </w:t>
        </w:r>
      </w:ins>
      <w:ins w:id="749" w:author="Svarova, Tereza" w:date="2020-05-18T11:21:00Z">
        <w:r w:rsidR="00647B02">
          <w:rPr>
            <w:bCs/>
          </w:rPr>
          <w:t>Změna č. 2 opravuje vymezení hranice zastavěného území pro stabilizovanou plochu „VS PLOCHY SMÍŠENÉ VÝROBNÍ“.</w:t>
        </w:r>
      </w:ins>
      <w:bookmarkEnd w:id="746"/>
    </w:p>
    <w:p w14:paraId="42406A19" w14:textId="77777777" w:rsidR="0095798F" w:rsidRPr="002F6CFC" w:rsidDel="00096160" w:rsidRDefault="0003187C">
      <w:pPr>
        <w:spacing w:before="120"/>
        <w:rPr>
          <w:del w:id="750" w:author="Anna Macurova" w:date="2020-03-20T10:24:00Z"/>
        </w:rPr>
        <w:pPrChange w:id="751" w:author="Svarova, Tereza" w:date="2020-05-13T16:55:00Z">
          <w:pPr>
            <w:numPr>
              <w:numId w:val="13"/>
            </w:numPr>
            <w:ind w:left="720" w:hanging="360"/>
          </w:pPr>
        </w:pPrChange>
      </w:pPr>
      <w:bookmarkStart w:id="752" w:name="_Hlk527360203"/>
      <w:bookmarkStart w:id="753" w:name="_Hlk531765108"/>
      <w:del w:id="754" w:author="Anna Macurova" w:date="2020-03-20T10:24:00Z">
        <w:r w:rsidRPr="00913FED" w:rsidDel="00096160">
          <w:rPr>
            <w:b/>
            <w:rPrChange w:id="755" w:author="Svarova, Tereza" w:date="2020-05-13T16:55:00Z">
              <w:rPr>
                <w:b/>
                <w:lang w:val="x-none" w:eastAsia="x-none"/>
              </w:rPr>
            </w:rPrChange>
          </w:rPr>
          <w:delText>ZM</w:delText>
        </w:r>
        <w:r w:rsidR="0095798F" w:rsidRPr="00913FED" w:rsidDel="00096160">
          <w:rPr>
            <w:b/>
            <w:rPrChange w:id="756" w:author="Svarova, Tereza" w:date="2020-05-13T16:55:00Z">
              <w:rPr>
                <w:b/>
                <w:lang w:val="x-none" w:eastAsia="x-none"/>
              </w:rPr>
            </w:rPrChange>
          </w:rPr>
          <w:delText>1</w:delText>
        </w:r>
      </w:del>
      <w:ins w:id="757" w:author="m" w:date="2020-03-18T10:04:00Z">
        <w:del w:id="758" w:author="Anna Macurova" w:date="2020-03-20T10:24:00Z">
          <w:r w:rsidR="003C4385" w:rsidRPr="00913FED" w:rsidDel="00096160">
            <w:rPr>
              <w:b/>
              <w:rPrChange w:id="759" w:author="Svarova, Tereza" w:date="2020-05-13T16:55:00Z">
                <w:rPr>
                  <w:b/>
                  <w:lang w:val="x-none" w:eastAsia="x-none"/>
                </w:rPr>
              </w:rPrChange>
            </w:rPr>
            <w:delText>ZM2</w:delText>
          </w:r>
        </w:del>
      </w:ins>
      <w:del w:id="760" w:author="Anna Macurova" w:date="2020-03-20T10:24:00Z">
        <w:r w:rsidR="0095798F" w:rsidRPr="00913FED" w:rsidDel="00096160">
          <w:rPr>
            <w:b/>
            <w:rPrChange w:id="761" w:author="Svarova, Tereza" w:date="2020-05-13T16:55:00Z">
              <w:rPr>
                <w:b/>
                <w:lang w:val="x-none" w:eastAsia="x-none"/>
              </w:rPr>
            </w:rPrChange>
          </w:rPr>
          <w:delText>/1</w:delText>
        </w:r>
        <w:r w:rsidR="0095798F" w:rsidRPr="00C91637" w:rsidDel="00096160">
          <w:rPr>
            <w:rPrChange w:id="762" w:author="Anna Macurova" w:date="2020-03-23T15:41:00Z">
              <w:rPr>
                <w:lang w:val="x-none" w:eastAsia="x-none"/>
              </w:rPr>
            </w:rPrChange>
          </w:rPr>
          <w:tab/>
          <w:delText xml:space="preserve">- </w:delText>
        </w:r>
        <w:r w:rsidR="002105E1" w:rsidRPr="00C91637" w:rsidDel="00096160">
          <w:rPr>
            <w:rPrChange w:id="763" w:author="Anna Macurova" w:date="2020-03-23T15:41:00Z">
              <w:rPr>
                <w:lang w:val="x-none" w:eastAsia="x-none"/>
              </w:rPr>
            </w:rPrChange>
          </w:rPr>
          <w:delText xml:space="preserve">V severovýchodní části správního území dochází k připojení nových pozemků </w:delText>
        </w:r>
        <w:r w:rsidR="00F64EEA" w:rsidRPr="00C91637" w:rsidDel="00096160">
          <w:rPr>
            <w:rPrChange w:id="764" w:author="Anna Macurova" w:date="2020-03-23T15:41:00Z">
              <w:rPr>
                <w:lang w:val="x-none" w:eastAsia="x-none"/>
              </w:rPr>
            </w:rPrChange>
          </w:rPr>
          <w:delText xml:space="preserve">při silnici III/01212 v lokalitě Na Ladech. Pozemky </w:delText>
        </w:r>
        <w:r w:rsidR="002105E1" w:rsidRPr="00C91637" w:rsidDel="00096160">
          <w:rPr>
            <w:rPrChange w:id="765" w:author="Anna Macurova" w:date="2020-03-23T15:41:00Z">
              <w:rPr>
                <w:lang w:val="x-none" w:eastAsia="x-none"/>
              </w:rPr>
            </w:rPrChange>
          </w:rPr>
          <w:delText>navazují na zastavěné území obce</w:delText>
        </w:r>
        <w:r w:rsidR="00F64EEA" w:rsidRPr="00C91637" w:rsidDel="00096160">
          <w:rPr>
            <w:rPrChange w:id="766" w:author="Anna Macurova" w:date="2020-03-23T15:41:00Z">
              <w:rPr>
                <w:lang w:val="x-none" w:eastAsia="x-none"/>
              </w:rPr>
            </w:rPrChange>
          </w:rPr>
          <w:delText xml:space="preserve"> a </w:delText>
        </w:r>
        <w:r w:rsidR="00477733" w:rsidRPr="00C91637" w:rsidDel="00096160">
          <w:rPr>
            <w:rPrChange w:id="767" w:author="Anna Macurova" w:date="2020-03-23T15:41:00Z">
              <w:rPr>
                <w:lang w:val="x-none" w:eastAsia="x-none"/>
              </w:rPr>
            </w:rPrChange>
          </w:rPr>
          <w:delText>jsou navrhovány</w:delText>
        </w:r>
        <w:r w:rsidRPr="00C91637" w:rsidDel="00096160">
          <w:rPr>
            <w:rPrChange w:id="768" w:author="Anna Macurova" w:date="2020-03-23T15:41:00Z">
              <w:rPr>
                <w:lang w:val="x-none" w:eastAsia="x-none"/>
              </w:rPr>
            </w:rPrChange>
          </w:rPr>
          <w:delText xml:space="preserve"> jako zastavitelná plocha Z1/1</w:delText>
        </w:r>
        <w:r w:rsidR="002105E1" w:rsidRPr="00C91637" w:rsidDel="00096160">
          <w:rPr>
            <w:rPrChange w:id="769" w:author="Anna Macurova" w:date="2020-03-23T15:41:00Z">
              <w:rPr>
                <w:lang w:val="x-none" w:eastAsia="x-none"/>
              </w:rPr>
            </w:rPrChange>
          </w:rPr>
          <w:delText xml:space="preserve"> s funkčním využitím BI – </w:delText>
        </w:r>
        <w:r w:rsidRPr="00C91637" w:rsidDel="00096160">
          <w:rPr>
            <w:rPrChange w:id="770" w:author="Anna Macurova" w:date="2020-03-23T15:41:00Z">
              <w:rPr>
                <w:lang w:val="x-none" w:eastAsia="x-none"/>
              </w:rPr>
            </w:rPrChange>
          </w:rPr>
          <w:delText>BYDLENÍ</w:delText>
        </w:r>
        <w:r w:rsidR="002105E1" w:rsidRPr="00C91637" w:rsidDel="00096160">
          <w:rPr>
            <w:rPrChange w:id="771" w:author="Anna Macurova" w:date="2020-03-23T15:41:00Z">
              <w:rPr>
                <w:lang w:val="x-none" w:eastAsia="x-none"/>
              </w:rPr>
            </w:rPrChange>
          </w:rPr>
          <w:delText xml:space="preserve"> v rodinných domech – městské a příměstské</w:delText>
        </w:r>
        <w:r w:rsidR="00F64EEA" w:rsidRPr="00C91637" w:rsidDel="00096160">
          <w:rPr>
            <w:rPrChange w:id="772" w:author="Anna Macurova" w:date="2020-03-23T15:41:00Z">
              <w:rPr>
                <w:lang w:val="x-none" w:eastAsia="x-none"/>
              </w:rPr>
            </w:rPrChange>
          </w:rPr>
          <w:delText>.</w:delText>
        </w:r>
        <w:r w:rsidR="00D67FEF" w:rsidRPr="00C91637" w:rsidDel="00096160">
          <w:rPr>
            <w:rPrChange w:id="773" w:author="Anna Macurova" w:date="2020-03-23T15:41:00Z">
              <w:rPr>
                <w:lang w:val="x-none" w:eastAsia="x-none"/>
              </w:rPr>
            </w:rPrChange>
          </w:rPr>
          <w:delText xml:space="preserve"> </w:delText>
        </w:r>
        <w:bookmarkStart w:id="774" w:name="_Toc39511710"/>
        <w:bookmarkStart w:id="775" w:name="_Toc40339816"/>
        <w:bookmarkStart w:id="776" w:name="_Toc40340038"/>
        <w:bookmarkEnd w:id="774"/>
        <w:bookmarkEnd w:id="775"/>
        <w:bookmarkEnd w:id="776"/>
      </w:del>
    </w:p>
    <w:p w14:paraId="3C331454" w14:textId="77777777" w:rsidR="0095798F" w:rsidRPr="002F6CFC" w:rsidDel="00096160" w:rsidRDefault="0003187C">
      <w:pPr>
        <w:spacing w:before="120"/>
        <w:rPr>
          <w:del w:id="777" w:author="Anna Macurova" w:date="2020-03-20T10:24:00Z"/>
        </w:rPr>
        <w:pPrChange w:id="778" w:author="Svarova, Tereza" w:date="2020-05-13T16:55:00Z">
          <w:pPr>
            <w:numPr>
              <w:numId w:val="13"/>
            </w:numPr>
            <w:ind w:left="720" w:hanging="360"/>
          </w:pPr>
        </w:pPrChange>
      </w:pPr>
      <w:del w:id="779" w:author="Anna Macurova" w:date="2020-03-20T10:24:00Z">
        <w:r w:rsidRPr="00913FED" w:rsidDel="00096160">
          <w:rPr>
            <w:b/>
            <w:rPrChange w:id="780" w:author="Svarova, Tereza" w:date="2020-05-13T16:55:00Z">
              <w:rPr>
                <w:b/>
                <w:lang w:val="x-none" w:eastAsia="x-none"/>
              </w:rPr>
            </w:rPrChange>
          </w:rPr>
          <w:delText>ZM</w:delText>
        </w:r>
        <w:r w:rsidR="0095798F" w:rsidRPr="00913FED" w:rsidDel="00096160">
          <w:rPr>
            <w:b/>
            <w:rPrChange w:id="781" w:author="Svarova, Tereza" w:date="2020-05-13T16:55:00Z">
              <w:rPr>
                <w:b/>
                <w:lang w:val="x-none" w:eastAsia="x-none"/>
              </w:rPr>
            </w:rPrChange>
          </w:rPr>
          <w:delText xml:space="preserve">1/2 </w:delText>
        </w:r>
        <w:r w:rsidR="0095798F" w:rsidRPr="00C91637" w:rsidDel="00096160">
          <w:rPr>
            <w:rPrChange w:id="782" w:author="Anna Macurova" w:date="2020-03-23T15:41:00Z">
              <w:rPr>
                <w:lang w:val="x-none" w:eastAsia="x-none"/>
              </w:rPr>
            </w:rPrChange>
          </w:rPr>
          <w:delText>-</w:delText>
        </w:r>
        <w:r w:rsidR="00EE03E8" w:rsidRPr="00C91637" w:rsidDel="00096160">
          <w:rPr>
            <w:rPrChange w:id="783" w:author="Anna Macurova" w:date="2020-03-23T15:41:00Z">
              <w:rPr>
                <w:lang w:val="x-none" w:eastAsia="x-none"/>
              </w:rPr>
            </w:rPrChange>
          </w:rPr>
          <w:delText xml:space="preserve"> </w:delText>
        </w:r>
        <w:r w:rsidR="00F64EEA" w:rsidRPr="00C91637" w:rsidDel="00096160">
          <w:rPr>
            <w:rPrChange w:id="784" w:author="Anna Macurova" w:date="2020-03-23T15:41:00Z">
              <w:rPr>
                <w:lang w:val="x-none" w:eastAsia="x-none"/>
              </w:rPr>
            </w:rPrChange>
          </w:rPr>
          <w:delText xml:space="preserve">V severovýchodní části území v lokalitě </w:delText>
        </w:r>
        <w:r w:rsidR="00EE03E8" w:rsidRPr="00C91637" w:rsidDel="00096160">
          <w:rPr>
            <w:rPrChange w:id="785" w:author="Anna Macurova" w:date="2020-03-23T15:41:00Z">
              <w:rPr>
                <w:lang w:val="x-none" w:eastAsia="x-none"/>
              </w:rPr>
            </w:rPrChange>
          </w:rPr>
          <w:delText xml:space="preserve">Na Ladech </w:delText>
        </w:r>
        <w:r w:rsidR="00DD772B" w:rsidRPr="00C91637" w:rsidDel="00096160">
          <w:rPr>
            <w:rPrChange w:id="786" w:author="Anna Macurova" w:date="2020-03-23T15:41:00Z">
              <w:rPr>
                <w:lang w:val="x-none" w:eastAsia="x-none"/>
              </w:rPr>
            </w:rPrChange>
          </w:rPr>
          <w:delText xml:space="preserve">dále </w:delText>
        </w:r>
        <w:r w:rsidR="00EE03E8" w:rsidRPr="00C91637" w:rsidDel="00096160">
          <w:rPr>
            <w:rPrChange w:id="787" w:author="Anna Macurova" w:date="2020-03-23T15:41:00Z">
              <w:rPr>
                <w:lang w:val="x-none" w:eastAsia="x-none"/>
              </w:rPr>
            </w:rPrChange>
          </w:rPr>
          <w:delText xml:space="preserve">dochází k připojení ploch části stávající </w:delText>
        </w:r>
        <w:r w:rsidR="00E14765" w:rsidRPr="00C91637" w:rsidDel="00096160">
          <w:rPr>
            <w:rPrChange w:id="788" w:author="Anna Macurova" w:date="2020-03-23T15:41:00Z">
              <w:rPr>
                <w:lang w:val="x-none" w:eastAsia="x-none"/>
              </w:rPr>
            </w:rPrChange>
          </w:rPr>
          <w:delText>komunikace</w:delText>
        </w:r>
        <w:r w:rsidR="0095798F" w:rsidRPr="00C91637" w:rsidDel="00096160">
          <w:rPr>
            <w:rPrChange w:id="789" w:author="Anna Macurova" w:date="2020-03-23T15:41:00Z">
              <w:rPr>
                <w:lang w:val="x-none" w:eastAsia="x-none"/>
              </w:rPr>
            </w:rPrChange>
          </w:rPr>
          <w:delText xml:space="preserve"> III/01212</w:delText>
        </w:r>
        <w:r w:rsidR="00EE03E8" w:rsidRPr="00C91637" w:rsidDel="00096160">
          <w:rPr>
            <w:rPrChange w:id="790" w:author="Anna Macurova" w:date="2020-03-23T15:41:00Z">
              <w:rPr>
                <w:lang w:val="x-none" w:eastAsia="x-none"/>
              </w:rPr>
            </w:rPrChange>
          </w:rPr>
          <w:delText xml:space="preserve">. Nově připojované pozemky jsou </w:delText>
        </w:r>
        <w:r w:rsidR="0095798F" w:rsidRPr="00C91637" w:rsidDel="00096160">
          <w:rPr>
            <w:rPrChange w:id="791" w:author="Anna Macurova" w:date="2020-03-23T15:41:00Z">
              <w:rPr>
                <w:lang w:val="x-none" w:eastAsia="x-none"/>
              </w:rPr>
            </w:rPrChange>
          </w:rPr>
          <w:delText>zařazen</w:delText>
        </w:r>
        <w:r w:rsidR="00EE03E8" w:rsidRPr="00C91637" w:rsidDel="00096160">
          <w:rPr>
            <w:rPrChange w:id="792" w:author="Anna Macurova" w:date="2020-03-23T15:41:00Z">
              <w:rPr>
                <w:lang w:val="x-none" w:eastAsia="x-none"/>
              </w:rPr>
            </w:rPrChange>
          </w:rPr>
          <w:delText>y</w:delText>
        </w:r>
        <w:r w:rsidR="0095798F" w:rsidRPr="00C91637" w:rsidDel="00096160">
          <w:rPr>
            <w:rPrChange w:id="793" w:author="Anna Macurova" w:date="2020-03-23T15:41:00Z">
              <w:rPr>
                <w:lang w:val="x-none" w:eastAsia="x-none"/>
              </w:rPr>
            </w:rPrChange>
          </w:rPr>
          <w:delText xml:space="preserve"> mezi plochy </w:delText>
        </w:r>
        <w:r w:rsidRPr="00C91637" w:rsidDel="00096160">
          <w:rPr>
            <w:rPrChange w:id="794" w:author="Anna Macurova" w:date="2020-03-23T15:41:00Z">
              <w:rPr>
                <w:lang w:val="x-none" w:eastAsia="x-none"/>
              </w:rPr>
            </w:rPrChange>
          </w:rPr>
          <w:delText>stabilizované</w:delText>
        </w:r>
        <w:r w:rsidR="0095798F" w:rsidRPr="00C91637" w:rsidDel="00096160">
          <w:rPr>
            <w:rPrChange w:id="795" w:author="Anna Macurova" w:date="2020-03-23T15:41:00Z">
              <w:rPr>
                <w:lang w:val="x-none" w:eastAsia="x-none"/>
              </w:rPr>
            </w:rPrChange>
          </w:rPr>
          <w:delText>, s funkčním využitím  DS –</w:delText>
        </w:r>
        <w:r w:rsidRPr="00C91637" w:rsidDel="00096160">
          <w:rPr>
            <w:rPrChange w:id="796" w:author="Anna Macurova" w:date="2020-03-23T15:41:00Z">
              <w:rPr>
                <w:lang w:val="x-none" w:eastAsia="x-none"/>
              </w:rPr>
            </w:rPrChange>
          </w:rPr>
          <w:delText xml:space="preserve"> DOPRAVNÍ INFRASTRUKTURA </w:delText>
        </w:r>
        <w:r w:rsidR="0095798F" w:rsidRPr="00C91637" w:rsidDel="00096160">
          <w:rPr>
            <w:rPrChange w:id="797" w:author="Anna Macurova" w:date="2020-03-23T15:41:00Z">
              <w:rPr>
                <w:lang w:val="x-none" w:eastAsia="x-none"/>
              </w:rPr>
            </w:rPrChange>
          </w:rPr>
          <w:delText>silniční.</w:delText>
        </w:r>
        <w:bookmarkStart w:id="798" w:name="_Toc39511711"/>
        <w:bookmarkStart w:id="799" w:name="_Toc40339817"/>
        <w:bookmarkStart w:id="800" w:name="_Toc40340039"/>
        <w:bookmarkEnd w:id="798"/>
        <w:bookmarkEnd w:id="799"/>
        <w:bookmarkEnd w:id="800"/>
      </w:del>
    </w:p>
    <w:p w14:paraId="0E9FACCA" w14:textId="77777777" w:rsidR="00C31296" w:rsidRPr="002F6CFC" w:rsidDel="00096160" w:rsidRDefault="0003187C">
      <w:pPr>
        <w:spacing w:before="120"/>
        <w:rPr>
          <w:del w:id="801" w:author="Anna Macurova" w:date="2020-03-20T10:24:00Z"/>
        </w:rPr>
        <w:pPrChange w:id="802" w:author="Svarova, Tereza" w:date="2020-05-13T16:55:00Z">
          <w:pPr>
            <w:numPr>
              <w:numId w:val="13"/>
            </w:numPr>
            <w:ind w:left="720" w:hanging="360"/>
          </w:pPr>
        </w:pPrChange>
      </w:pPr>
      <w:del w:id="803" w:author="Anna Macurova" w:date="2020-03-20T10:24:00Z">
        <w:r w:rsidRPr="00913FED" w:rsidDel="00096160">
          <w:rPr>
            <w:b/>
            <w:rPrChange w:id="804" w:author="Svarova, Tereza" w:date="2020-05-13T16:55:00Z">
              <w:rPr>
                <w:b/>
                <w:lang w:val="x-none" w:eastAsia="x-none"/>
              </w:rPr>
            </w:rPrChange>
          </w:rPr>
          <w:delText>ZM</w:delText>
        </w:r>
        <w:r w:rsidR="0095798F" w:rsidRPr="00913FED" w:rsidDel="00096160">
          <w:rPr>
            <w:b/>
            <w:rPrChange w:id="805" w:author="Svarova, Tereza" w:date="2020-05-13T16:55:00Z">
              <w:rPr>
                <w:b/>
                <w:lang w:val="x-none" w:eastAsia="x-none"/>
              </w:rPr>
            </w:rPrChange>
          </w:rPr>
          <w:delText xml:space="preserve">1/3 </w:delText>
        </w:r>
        <w:r w:rsidR="0095798F" w:rsidRPr="00C91637" w:rsidDel="00096160">
          <w:rPr>
            <w:rPrChange w:id="806" w:author="Anna Macurova" w:date="2020-03-23T15:41:00Z">
              <w:rPr>
                <w:lang w:val="x-none" w:eastAsia="x-none"/>
              </w:rPr>
            </w:rPrChange>
          </w:rPr>
          <w:delText xml:space="preserve"> -</w:delText>
        </w:r>
        <w:r w:rsidR="00EE03E8" w:rsidRPr="00C91637" w:rsidDel="00096160">
          <w:rPr>
            <w:rPrChange w:id="807" w:author="Anna Macurova" w:date="2020-03-23T15:41:00Z">
              <w:rPr>
                <w:lang w:val="x-none" w:eastAsia="x-none"/>
              </w:rPr>
            </w:rPrChange>
          </w:rPr>
          <w:delText xml:space="preserve"> </w:delText>
        </w:r>
        <w:r w:rsidRPr="00C91637" w:rsidDel="00096160">
          <w:rPr>
            <w:rPrChange w:id="808" w:author="Anna Macurova" w:date="2020-03-23T15:41:00Z">
              <w:rPr>
                <w:lang w:val="x-none" w:eastAsia="x-none"/>
              </w:rPr>
            </w:rPrChange>
          </w:rPr>
          <w:delText>Návrh změny ÚP</w:delText>
        </w:r>
        <w:r w:rsidR="00EE03E8" w:rsidRPr="00C91637" w:rsidDel="00096160">
          <w:rPr>
            <w:rPrChange w:id="809" w:author="Anna Macurova" w:date="2020-03-23T15:41:00Z">
              <w:rPr>
                <w:lang w:val="x-none" w:eastAsia="x-none"/>
              </w:rPr>
            </w:rPrChange>
          </w:rPr>
          <w:delText xml:space="preserve"> </w:delText>
        </w:r>
        <w:r w:rsidRPr="00C91637" w:rsidDel="00096160">
          <w:rPr>
            <w:rPrChange w:id="810" w:author="Anna Macurova" w:date="2020-03-23T15:41:00Z">
              <w:rPr>
                <w:lang w:val="x-none" w:eastAsia="x-none"/>
              </w:rPr>
            </w:rPrChange>
          </w:rPr>
          <w:delText>rozšiřuje</w:delText>
        </w:r>
        <w:r w:rsidR="00EE03E8" w:rsidRPr="00C91637" w:rsidDel="00096160">
          <w:rPr>
            <w:rPrChange w:id="811" w:author="Anna Macurova" w:date="2020-03-23T15:41:00Z">
              <w:rPr>
                <w:lang w:val="x-none" w:eastAsia="x-none"/>
              </w:rPr>
            </w:rPrChange>
          </w:rPr>
          <w:delText xml:space="preserve"> ploch</w:delText>
        </w:r>
        <w:r w:rsidR="00555429" w:rsidRPr="00C91637" w:rsidDel="00096160">
          <w:rPr>
            <w:rPrChange w:id="812" w:author="Anna Macurova" w:date="2020-03-23T15:41:00Z">
              <w:rPr>
                <w:lang w:val="x-none" w:eastAsia="x-none"/>
              </w:rPr>
            </w:rPrChange>
          </w:rPr>
          <w:delText>u</w:delText>
        </w:r>
        <w:r w:rsidR="00EE03E8" w:rsidRPr="00C91637" w:rsidDel="00096160">
          <w:rPr>
            <w:rPrChange w:id="813" w:author="Anna Macurova" w:date="2020-03-23T15:41:00Z">
              <w:rPr>
                <w:lang w:val="x-none" w:eastAsia="x-none"/>
              </w:rPr>
            </w:rPrChange>
          </w:rPr>
          <w:delText xml:space="preserve"> přestavby P01 východním směrem o nově připojované pozemky</w:delText>
        </w:r>
        <w:r w:rsidR="00DD772B" w:rsidRPr="00C91637" w:rsidDel="00096160">
          <w:rPr>
            <w:rPrChange w:id="814" w:author="Anna Macurova" w:date="2020-03-23T15:41:00Z">
              <w:rPr>
                <w:lang w:val="x-none" w:eastAsia="x-none"/>
              </w:rPr>
            </w:rPrChange>
          </w:rPr>
          <w:delText xml:space="preserve"> ze sousední obce Dobročovice</w:delText>
        </w:r>
        <w:r w:rsidR="00EE03E8" w:rsidRPr="00C91637" w:rsidDel="00096160">
          <w:rPr>
            <w:rPrChange w:id="815" w:author="Anna Macurova" w:date="2020-03-23T15:41:00Z">
              <w:rPr>
                <w:lang w:val="x-none" w:eastAsia="x-none"/>
              </w:rPr>
            </w:rPrChange>
          </w:rPr>
          <w:delText>. P</w:delText>
        </w:r>
        <w:r w:rsidRPr="00C91637" w:rsidDel="00096160">
          <w:rPr>
            <w:rPrChange w:id="816" w:author="Anna Macurova" w:date="2020-03-23T15:41:00Z">
              <w:rPr>
                <w:lang w:val="x-none" w:eastAsia="x-none"/>
              </w:rPr>
            </w:rPrChange>
          </w:rPr>
          <w:delText>řipojovaná p</w:delText>
        </w:r>
        <w:r w:rsidR="00EE03E8" w:rsidRPr="00C91637" w:rsidDel="00096160">
          <w:rPr>
            <w:rPrChange w:id="817" w:author="Anna Macurova" w:date="2020-03-23T15:41:00Z">
              <w:rPr>
                <w:lang w:val="x-none" w:eastAsia="x-none"/>
              </w:rPr>
            </w:rPrChange>
          </w:rPr>
          <w:delText xml:space="preserve">locha přestavby </w:delText>
        </w:r>
        <w:r w:rsidR="00555429" w:rsidRPr="00C91637" w:rsidDel="00096160">
          <w:rPr>
            <w:rPrChange w:id="818" w:author="Anna Macurova" w:date="2020-03-23T15:41:00Z">
              <w:rPr>
                <w:lang w:val="x-none" w:eastAsia="x-none"/>
              </w:rPr>
            </w:rPrChange>
          </w:rPr>
          <w:delText xml:space="preserve">P1/1 </w:delText>
        </w:r>
        <w:r w:rsidR="00EE03E8" w:rsidRPr="00C91637" w:rsidDel="00096160">
          <w:rPr>
            <w:rPrChange w:id="819" w:author="Anna Macurova" w:date="2020-03-23T15:41:00Z">
              <w:rPr>
                <w:lang w:val="x-none" w:eastAsia="x-none"/>
              </w:rPr>
            </w:rPrChange>
          </w:rPr>
          <w:delText>si zachová f</w:delText>
        </w:r>
        <w:r w:rsidR="002105E1" w:rsidRPr="00C91637" w:rsidDel="00096160">
          <w:rPr>
            <w:rPrChange w:id="820" w:author="Anna Macurova" w:date="2020-03-23T15:41:00Z">
              <w:rPr>
                <w:lang w:val="x-none" w:eastAsia="x-none"/>
              </w:rPr>
            </w:rPrChange>
          </w:rPr>
          <w:delText>unkční využití S</w:delText>
        </w:r>
        <w:r w:rsidR="0095798F" w:rsidRPr="00C91637" w:rsidDel="00096160">
          <w:rPr>
            <w:rPrChange w:id="821" w:author="Anna Macurova" w:date="2020-03-23T15:41:00Z">
              <w:rPr>
                <w:lang w:val="x-none" w:eastAsia="x-none"/>
              </w:rPr>
            </w:rPrChange>
          </w:rPr>
          <w:delText>K</w:delText>
        </w:r>
        <w:r w:rsidR="002105E1" w:rsidRPr="00C91637" w:rsidDel="00096160">
          <w:rPr>
            <w:rPrChange w:id="822" w:author="Anna Macurova" w:date="2020-03-23T15:41:00Z">
              <w:rPr>
                <w:lang w:val="x-none" w:eastAsia="x-none"/>
              </w:rPr>
            </w:rPrChange>
          </w:rPr>
          <w:delText xml:space="preserve"> – </w:delText>
        </w:r>
        <w:r w:rsidRPr="00C91637" w:rsidDel="00096160">
          <w:rPr>
            <w:rPrChange w:id="823" w:author="Anna Macurova" w:date="2020-03-23T15:41:00Z">
              <w:rPr>
                <w:lang w:val="x-none" w:eastAsia="x-none"/>
              </w:rPr>
            </w:rPrChange>
          </w:rPr>
          <w:delText>SMÍŠENÉ OBYTNÉ</w:delText>
        </w:r>
        <w:r w:rsidR="002105E1" w:rsidRPr="00C91637" w:rsidDel="00096160">
          <w:rPr>
            <w:rPrChange w:id="824" w:author="Anna Macurova" w:date="2020-03-23T15:41:00Z">
              <w:rPr>
                <w:lang w:val="x-none" w:eastAsia="x-none"/>
              </w:rPr>
            </w:rPrChange>
          </w:rPr>
          <w:delText xml:space="preserve"> </w:delText>
        </w:r>
        <w:r w:rsidR="00EE03E8" w:rsidRPr="00C91637" w:rsidDel="00096160">
          <w:rPr>
            <w:rPrChange w:id="825" w:author="Anna Macurova" w:date="2020-03-23T15:41:00Z">
              <w:rPr>
                <w:lang w:val="x-none" w:eastAsia="x-none"/>
              </w:rPr>
            </w:rPrChange>
          </w:rPr>
          <w:delText>komerční</w:delText>
        </w:r>
        <w:r w:rsidR="00745DEC" w:rsidRPr="00C91637" w:rsidDel="00096160">
          <w:rPr>
            <w:rPrChange w:id="826" w:author="Anna Macurova" w:date="2020-03-23T15:41:00Z">
              <w:rPr>
                <w:lang w:val="x-none" w:eastAsia="x-none"/>
              </w:rPr>
            </w:rPrChange>
          </w:rPr>
          <w:delText xml:space="preserve">. </w:delText>
        </w:r>
        <w:bookmarkStart w:id="827" w:name="_Toc39511712"/>
        <w:bookmarkStart w:id="828" w:name="_Toc40339818"/>
        <w:bookmarkStart w:id="829" w:name="_Toc40340040"/>
        <w:bookmarkEnd w:id="827"/>
        <w:bookmarkEnd w:id="828"/>
        <w:bookmarkEnd w:id="829"/>
      </w:del>
    </w:p>
    <w:p w14:paraId="1EB485CB" w14:textId="77777777" w:rsidR="0095798F" w:rsidRPr="002F6CFC" w:rsidDel="00096160" w:rsidRDefault="0003187C">
      <w:pPr>
        <w:spacing w:before="120"/>
        <w:rPr>
          <w:del w:id="830" w:author="Anna Macurova" w:date="2020-03-20T10:24:00Z"/>
        </w:rPr>
        <w:pPrChange w:id="831" w:author="Svarova, Tereza" w:date="2020-05-13T16:55:00Z">
          <w:pPr>
            <w:numPr>
              <w:numId w:val="13"/>
            </w:numPr>
            <w:ind w:left="720" w:hanging="360"/>
          </w:pPr>
        </w:pPrChange>
      </w:pPr>
      <w:del w:id="832" w:author="Anna Macurova" w:date="2020-03-20T10:24:00Z">
        <w:r w:rsidRPr="00913FED" w:rsidDel="00096160">
          <w:rPr>
            <w:b/>
            <w:rPrChange w:id="833" w:author="Svarova, Tereza" w:date="2020-05-13T16:55:00Z">
              <w:rPr>
                <w:b/>
                <w:lang w:val="x-none" w:eastAsia="x-none"/>
              </w:rPr>
            </w:rPrChange>
          </w:rPr>
          <w:delText>ZM</w:delText>
        </w:r>
        <w:r w:rsidR="0095798F" w:rsidRPr="00913FED" w:rsidDel="00096160">
          <w:rPr>
            <w:b/>
            <w:rPrChange w:id="834" w:author="Svarova, Tereza" w:date="2020-05-13T16:55:00Z">
              <w:rPr>
                <w:b/>
                <w:lang w:val="x-none" w:eastAsia="x-none"/>
              </w:rPr>
            </w:rPrChange>
          </w:rPr>
          <w:delText xml:space="preserve">1/4 </w:delText>
        </w:r>
        <w:r w:rsidR="006073C6" w:rsidRPr="00913FED" w:rsidDel="00096160">
          <w:rPr>
            <w:b/>
            <w:rPrChange w:id="835" w:author="Svarova, Tereza" w:date="2020-05-13T16:55:00Z">
              <w:rPr>
                <w:b/>
                <w:lang w:val="x-none" w:eastAsia="x-none"/>
              </w:rPr>
            </w:rPrChange>
          </w:rPr>
          <w:delText>–</w:delText>
        </w:r>
        <w:r w:rsidR="0095798F" w:rsidRPr="00913FED" w:rsidDel="00096160">
          <w:rPr>
            <w:b/>
            <w:rPrChange w:id="836" w:author="Svarova, Tereza" w:date="2020-05-13T16:55:00Z">
              <w:rPr>
                <w:b/>
                <w:lang w:val="x-none" w:eastAsia="x-none"/>
              </w:rPr>
            </w:rPrChange>
          </w:rPr>
          <w:delText xml:space="preserve"> </w:delText>
        </w:r>
        <w:r w:rsidR="006073C6" w:rsidRPr="00C91637" w:rsidDel="00096160">
          <w:rPr>
            <w:rPrChange w:id="837" w:author="Anna Macurova" w:date="2020-03-23T15:41:00Z">
              <w:rPr>
                <w:lang w:val="x-none" w:eastAsia="x-none"/>
              </w:rPr>
            </w:rPrChange>
          </w:rPr>
          <w:delText xml:space="preserve">Změna je </w:delText>
        </w:r>
        <w:r w:rsidR="00555429" w:rsidRPr="00C91637" w:rsidDel="00096160">
          <w:rPr>
            <w:rPrChange w:id="838" w:author="Anna Macurova" w:date="2020-03-23T15:41:00Z">
              <w:rPr>
                <w:lang w:val="x-none" w:eastAsia="x-none"/>
              </w:rPr>
            </w:rPrChange>
          </w:rPr>
          <w:delText>navržena</w:delText>
        </w:r>
        <w:r w:rsidR="006073C6" w:rsidRPr="00C91637" w:rsidDel="00096160">
          <w:rPr>
            <w:rPrChange w:id="839" w:author="Anna Macurova" w:date="2020-03-23T15:41:00Z">
              <w:rPr>
                <w:lang w:val="x-none" w:eastAsia="x-none"/>
              </w:rPr>
            </w:rPrChange>
          </w:rPr>
          <w:delText xml:space="preserve"> připojením nových pozemků k současně zastavěnému území p</w:delText>
        </w:r>
        <w:r w:rsidR="0095798F" w:rsidRPr="00C91637" w:rsidDel="00096160">
          <w:rPr>
            <w:rPrChange w:id="840" w:author="Anna Macurova" w:date="2020-03-23T15:41:00Z">
              <w:rPr>
                <w:lang w:val="x-none" w:eastAsia="x-none"/>
              </w:rPr>
            </w:rPrChange>
          </w:rPr>
          <w:delText>ři východní hranici správního území</w:delText>
        </w:r>
        <w:r w:rsidR="006073C6" w:rsidRPr="00C91637" w:rsidDel="00096160">
          <w:rPr>
            <w:rPrChange w:id="841" w:author="Anna Macurova" w:date="2020-03-23T15:41:00Z">
              <w:rPr>
                <w:lang w:val="x-none" w:eastAsia="x-none"/>
              </w:rPr>
            </w:rPrChange>
          </w:rPr>
          <w:delText xml:space="preserve">. </w:delText>
        </w:r>
        <w:r w:rsidR="00684DD2" w:rsidRPr="00C91637" w:rsidDel="00096160">
          <w:rPr>
            <w:rPrChange w:id="842" w:author="Anna Macurova" w:date="2020-03-23T15:41:00Z">
              <w:rPr>
                <w:lang w:val="x-none" w:eastAsia="x-none"/>
              </w:rPr>
            </w:rPrChange>
          </w:rPr>
          <w:delText>Stabilizovaným p</w:delText>
        </w:r>
        <w:r w:rsidR="006073C6" w:rsidRPr="00C91637" w:rsidDel="00096160">
          <w:rPr>
            <w:rPrChange w:id="843" w:author="Anna Macurova" w:date="2020-03-23T15:41:00Z">
              <w:rPr>
                <w:lang w:val="x-none" w:eastAsia="x-none"/>
              </w:rPr>
            </w:rPrChange>
          </w:rPr>
          <w:delText>lochám je přiřazeno</w:delText>
        </w:r>
        <w:r w:rsidR="0095798F" w:rsidRPr="00C91637" w:rsidDel="00096160">
          <w:rPr>
            <w:rPrChange w:id="844" w:author="Anna Macurova" w:date="2020-03-23T15:41:00Z">
              <w:rPr>
                <w:lang w:val="x-none" w:eastAsia="x-none"/>
              </w:rPr>
            </w:rPrChange>
          </w:rPr>
          <w:delText xml:space="preserve"> funkční využití  BI – </w:delText>
        </w:r>
        <w:r w:rsidR="00555429" w:rsidRPr="00C91637" w:rsidDel="00096160">
          <w:rPr>
            <w:rPrChange w:id="845" w:author="Anna Macurova" w:date="2020-03-23T15:41:00Z">
              <w:rPr>
                <w:lang w:val="x-none" w:eastAsia="x-none"/>
              </w:rPr>
            </w:rPrChange>
          </w:rPr>
          <w:delText>BYDLENÍ</w:delText>
        </w:r>
        <w:r w:rsidR="0095798F" w:rsidRPr="00C91637" w:rsidDel="00096160">
          <w:rPr>
            <w:rPrChange w:id="846" w:author="Anna Macurova" w:date="2020-03-23T15:41:00Z">
              <w:rPr>
                <w:lang w:val="x-none" w:eastAsia="x-none"/>
              </w:rPr>
            </w:rPrChange>
          </w:rPr>
          <w:delText xml:space="preserve"> v rodinných domech – městské a příměstské.</w:delText>
        </w:r>
        <w:bookmarkStart w:id="847" w:name="_Toc39511713"/>
        <w:bookmarkStart w:id="848" w:name="_Toc40339819"/>
        <w:bookmarkStart w:id="849" w:name="_Toc40340041"/>
        <w:bookmarkEnd w:id="847"/>
        <w:bookmarkEnd w:id="848"/>
        <w:bookmarkEnd w:id="849"/>
      </w:del>
    </w:p>
    <w:p w14:paraId="0E7D905F" w14:textId="77777777" w:rsidR="002105E1" w:rsidRPr="002F6CFC" w:rsidDel="00096160" w:rsidRDefault="0003187C">
      <w:pPr>
        <w:spacing w:before="120"/>
        <w:rPr>
          <w:del w:id="850" w:author="Anna Macurova" w:date="2020-03-20T10:24:00Z"/>
        </w:rPr>
        <w:pPrChange w:id="851" w:author="Svarova, Tereza" w:date="2020-05-13T16:55:00Z">
          <w:pPr>
            <w:numPr>
              <w:numId w:val="13"/>
            </w:numPr>
            <w:ind w:left="720" w:hanging="360"/>
          </w:pPr>
        </w:pPrChange>
      </w:pPr>
      <w:del w:id="852" w:author="Anna Macurova" w:date="2020-03-20T10:24:00Z">
        <w:r w:rsidRPr="00913FED" w:rsidDel="00096160">
          <w:rPr>
            <w:b/>
            <w:rPrChange w:id="853" w:author="Svarova, Tereza" w:date="2020-05-13T16:55:00Z">
              <w:rPr>
                <w:b/>
                <w:lang w:val="x-none" w:eastAsia="x-none"/>
              </w:rPr>
            </w:rPrChange>
          </w:rPr>
          <w:delText>ZM</w:delText>
        </w:r>
        <w:r w:rsidR="0095798F" w:rsidRPr="00913FED" w:rsidDel="00096160">
          <w:rPr>
            <w:b/>
            <w:rPrChange w:id="854" w:author="Svarova, Tereza" w:date="2020-05-13T16:55:00Z">
              <w:rPr>
                <w:b/>
                <w:lang w:val="x-none" w:eastAsia="x-none"/>
              </w:rPr>
            </w:rPrChange>
          </w:rPr>
          <w:delText xml:space="preserve">1/5 </w:delText>
        </w:r>
        <w:r w:rsidR="006073C6" w:rsidRPr="00913FED" w:rsidDel="00096160">
          <w:rPr>
            <w:b/>
            <w:rPrChange w:id="855" w:author="Svarova, Tereza" w:date="2020-05-13T16:55:00Z">
              <w:rPr>
                <w:b/>
                <w:lang w:val="x-none" w:eastAsia="x-none"/>
              </w:rPr>
            </w:rPrChange>
          </w:rPr>
          <w:delText>–</w:delText>
        </w:r>
        <w:r w:rsidR="0095798F" w:rsidRPr="00C91637" w:rsidDel="00096160">
          <w:rPr>
            <w:rPrChange w:id="856" w:author="Anna Macurova" w:date="2020-03-23T15:41:00Z">
              <w:rPr>
                <w:lang w:val="x-none" w:eastAsia="x-none"/>
              </w:rPr>
            </w:rPrChange>
          </w:rPr>
          <w:delText xml:space="preserve"> </w:delText>
        </w:r>
        <w:r w:rsidR="00684DD2" w:rsidRPr="00C91637" w:rsidDel="00096160">
          <w:rPr>
            <w:rPrChange w:id="857" w:author="Anna Macurova" w:date="2020-03-23T15:41:00Z">
              <w:rPr>
                <w:lang w:val="x-none" w:eastAsia="x-none"/>
              </w:rPr>
            </w:rPrChange>
          </w:rPr>
          <w:delText>Změna je navržena připojením nových pozemků k současně zastavěnému území při východní hranici správního území. Stabilizovaným plochám je přiřazeno funkční využití </w:delText>
        </w:r>
        <w:r w:rsidR="00A07374" w:rsidRPr="00C91637" w:rsidDel="00096160">
          <w:rPr>
            <w:rPrChange w:id="858" w:author="Anna Macurova" w:date="2020-03-23T15:41:00Z">
              <w:rPr>
                <w:lang w:val="x-none" w:eastAsia="x-none"/>
              </w:rPr>
            </w:rPrChange>
          </w:rPr>
          <w:delText xml:space="preserve"> </w:delText>
        </w:r>
        <w:r w:rsidR="00B8079B" w:rsidRPr="00C91637" w:rsidDel="00096160">
          <w:rPr>
            <w:rPrChange w:id="859" w:author="Anna Macurova" w:date="2020-03-23T15:41:00Z">
              <w:rPr>
                <w:lang w:val="x-none" w:eastAsia="x-none"/>
              </w:rPr>
            </w:rPrChange>
          </w:rPr>
          <w:delText>S</w:delText>
        </w:r>
        <w:r w:rsidR="00D67FEF" w:rsidRPr="00C91637" w:rsidDel="00096160">
          <w:rPr>
            <w:rPrChange w:id="860" w:author="Anna Macurova" w:date="2020-03-23T15:41:00Z">
              <w:rPr>
                <w:lang w:val="x-none" w:eastAsia="x-none"/>
              </w:rPr>
            </w:rPrChange>
          </w:rPr>
          <w:delText>V</w:delText>
        </w:r>
        <w:r w:rsidR="00B8079B" w:rsidRPr="00C91637" w:rsidDel="00096160">
          <w:rPr>
            <w:rPrChange w:id="861" w:author="Anna Macurova" w:date="2020-03-23T15:41:00Z">
              <w:rPr>
                <w:lang w:val="x-none" w:eastAsia="x-none"/>
              </w:rPr>
            </w:rPrChange>
          </w:rPr>
          <w:delText xml:space="preserve"> – </w:delText>
        </w:r>
        <w:r w:rsidR="00555429" w:rsidRPr="00C91637" w:rsidDel="00096160">
          <w:rPr>
            <w:rPrChange w:id="862" w:author="Anna Macurova" w:date="2020-03-23T15:41:00Z">
              <w:rPr>
                <w:lang w:val="x-none" w:eastAsia="x-none"/>
              </w:rPr>
            </w:rPrChange>
          </w:rPr>
          <w:delText xml:space="preserve">SMÍŠENÉ OBYTNÉ </w:delText>
        </w:r>
        <w:r w:rsidR="00D67FEF" w:rsidRPr="00C91637" w:rsidDel="00096160">
          <w:rPr>
            <w:rPrChange w:id="863" w:author="Anna Macurova" w:date="2020-03-23T15:41:00Z">
              <w:rPr>
                <w:lang w:val="x-none" w:eastAsia="x-none"/>
              </w:rPr>
            </w:rPrChange>
          </w:rPr>
          <w:delText>venkovské</w:delText>
        </w:r>
        <w:r w:rsidR="006073C6" w:rsidRPr="00C91637" w:rsidDel="00096160">
          <w:rPr>
            <w:rPrChange w:id="864" w:author="Anna Macurova" w:date="2020-03-23T15:41:00Z">
              <w:rPr>
                <w:lang w:val="x-none" w:eastAsia="x-none"/>
              </w:rPr>
            </w:rPrChange>
          </w:rPr>
          <w:delText>.</w:delText>
        </w:r>
        <w:bookmarkStart w:id="865" w:name="_Toc39511714"/>
        <w:bookmarkStart w:id="866" w:name="_Toc40339820"/>
        <w:bookmarkStart w:id="867" w:name="_Toc40340042"/>
        <w:bookmarkEnd w:id="865"/>
        <w:bookmarkEnd w:id="866"/>
        <w:bookmarkEnd w:id="867"/>
      </w:del>
    </w:p>
    <w:p w14:paraId="021834E7" w14:textId="77777777" w:rsidR="00096160" w:rsidRPr="002F6CFC" w:rsidDel="00096160" w:rsidRDefault="0002078D">
      <w:pPr>
        <w:spacing w:before="120"/>
        <w:rPr>
          <w:del w:id="868" w:author="Anna Macurova" w:date="2020-03-20T10:28:00Z"/>
        </w:rPr>
        <w:pPrChange w:id="869" w:author="Svarova, Tereza" w:date="2020-05-13T16:55:00Z">
          <w:pPr>
            <w:numPr>
              <w:numId w:val="13"/>
            </w:numPr>
            <w:ind w:left="720" w:hanging="360"/>
          </w:pPr>
        </w:pPrChange>
      </w:pPr>
      <w:del w:id="870" w:author="Anna Macurova" w:date="2020-03-20T10:24:00Z">
        <w:r w:rsidRPr="00913FED" w:rsidDel="00096160">
          <w:rPr>
            <w:b/>
            <w:rPrChange w:id="871" w:author="Svarova, Tereza" w:date="2020-05-13T16:55:00Z">
              <w:rPr>
                <w:b/>
                <w:lang w:val="x-none" w:eastAsia="x-none"/>
              </w:rPr>
            </w:rPrChange>
          </w:rPr>
          <w:delText>ZM1/6 –</w:delText>
        </w:r>
        <w:r w:rsidRPr="00C91637" w:rsidDel="00096160">
          <w:rPr>
            <w:rPrChange w:id="872" w:author="Anna Macurova" w:date="2020-03-23T15:41:00Z">
              <w:rPr>
                <w:lang w:val="x-none" w:eastAsia="x-none"/>
              </w:rPr>
            </w:rPrChange>
          </w:rPr>
          <w:delText xml:space="preserve"> Změna ÚP vymezuje stabilizované plochy ZS na pozemcích přiléhajících k rodinným domům.</w:delText>
        </w:r>
      </w:del>
      <w:bookmarkStart w:id="873" w:name="_Toc39511715"/>
      <w:bookmarkStart w:id="874" w:name="_Toc40339821"/>
      <w:bookmarkStart w:id="875" w:name="_Toc40340043"/>
      <w:bookmarkEnd w:id="873"/>
      <w:bookmarkEnd w:id="874"/>
      <w:bookmarkEnd w:id="875"/>
    </w:p>
    <w:p w14:paraId="2446B7FB" w14:textId="71A08A87" w:rsidR="009A57BA" w:rsidRDefault="00877178">
      <w:pPr>
        <w:pStyle w:val="Nadpis2"/>
        <w:spacing w:before="120" w:after="120"/>
        <w:pPrChange w:id="876" w:author="Svarova, Tereza" w:date="2020-05-13T16:55:00Z">
          <w:pPr>
            <w:pStyle w:val="Nadpis2"/>
          </w:pPr>
        </w:pPrChange>
      </w:pPr>
      <w:bookmarkStart w:id="877" w:name="_Toc532396683"/>
      <w:bookmarkStart w:id="878" w:name="_Toc40340044"/>
      <w:bookmarkEnd w:id="752"/>
      <w:bookmarkEnd w:id="753"/>
      <w:r w:rsidRPr="002F6CFC">
        <w:rPr>
          <w:rPrChange w:id="879" w:author="Anna Macurova" w:date="2020-03-23T15:41:00Z">
            <w:rPr>
              <w:b w:val="0"/>
            </w:rPr>
          </w:rPrChange>
        </w:rPr>
        <w:t>vymezení zastavitelných ploch</w:t>
      </w:r>
      <w:r w:rsidR="00B35900" w:rsidRPr="002F6CFC">
        <w:rPr>
          <w:rPrChange w:id="880" w:author="Anna Macurova" w:date="2020-03-23T15:41:00Z">
            <w:rPr>
              <w:b w:val="0"/>
            </w:rPr>
          </w:rPrChange>
        </w:rPr>
        <w:t xml:space="preserve"> a koridorů</w:t>
      </w:r>
      <w:bookmarkEnd w:id="877"/>
      <w:bookmarkEnd w:id="878"/>
    </w:p>
    <w:p w14:paraId="7F07B3C3" w14:textId="344CB4C1" w:rsidR="00B130FE" w:rsidRDefault="00B130FE">
      <w:pPr>
        <w:ind w:left="567"/>
        <w:rPr>
          <w:ins w:id="881" w:author="Svarova, Tereza" w:date="2020-05-18T16:25:00Z"/>
        </w:rPr>
      </w:pPr>
      <w:r>
        <w:t xml:space="preserve">Změna č. 2 nevymezuje </w:t>
      </w:r>
      <w:ins w:id="882" w:author="Svarova, Tereza" w:date="2020-05-14T08:15:00Z">
        <w:r w:rsidR="00152A8F">
          <w:t xml:space="preserve">nové </w:t>
        </w:r>
      </w:ins>
      <w:r>
        <w:t>zastavitelné plochy</w:t>
      </w:r>
      <w:ins w:id="883" w:author="Svarova, Tereza" w:date="2020-05-14T08:15:00Z">
        <w:r w:rsidR="00152A8F">
          <w:t xml:space="preserve"> a koridory</w:t>
        </w:r>
      </w:ins>
      <w:r>
        <w:t>.</w:t>
      </w:r>
    </w:p>
    <w:p w14:paraId="7DBF2527" w14:textId="2DBB6432" w:rsidR="00FA7C44" w:rsidRPr="00FA7C44" w:rsidRDefault="00FA7C44">
      <w:pPr>
        <w:numPr>
          <w:ilvl w:val="0"/>
          <w:numId w:val="26"/>
        </w:numPr>
        <w:ind w:left="567" w:hanging="425"/>
        <w:jc w:val="both"/>
        <w:rPr>
          <w:bCs/>
          <w:rPrChange w:id="884" w:author="Svarova, Tereza" w:date="2020-05-18T16:28:00Z">
            <w:rPr/>
          </w:rPrChange>
        </w:rPr>
        <w:pPrChange w:id="885" w:author="Svarova, Tereza" w:date="2020-05-18T16:28:00Z">
          <w:pPr/>
        </w:pPrChange>
      </w:pPr>
      <w:ins w:id="886" w:author="Svarova, Tereza" w:date="2020-05-18T16:25:00Z">
        <w:r w:rsidRPr="00205BB0">
          <w:rPr>
            <w:bCs/>
          </w:rPr>
          <w:lastRenderedPageBreak/>
          <w:t>Změna č. 2</w:t>
        </w:r>
      </w:ins>
      <w:ins w:id="887" w:author="Svarova, Tereza" w:date="2020-05-18T16:26:00Z">
        <w:r w:rsidRPr="00FA7C44">
          <w:rPr>
            <w:bCs/>
            <w:rPrChange w:id="888" w:author="Svarova, Tereza" w:date="2020-05-18T16:28:00Z">
              <w:rPr/>
            </w:rPrChange>
          </w:rPr>
          <w:t xml:space="preserve"> upravuje</w:t>
        </w:r>
      </w:ins>
      <w:ins w:id="889" w:author="Svarova, Tereza" w:date="2020-05-18T16:27:00Z">
        <w:r w:rsidRPr="00FA7C44">
          <w:rPr>
            <w:bCs/>
            <w:rPrChange w:id="890" w:author="Svarova, Tereza" w:date="2020-05-18T16:28:00Z">
              <w:rPr/>
            </w:rPrChange>
          </w:rPr>
          <w:t xml:space="preserve"> orientační výměru ploch </w:t>
        </w:r>
        <w:r w:rsidRPr="00FA7C44">
          <w:rPr>
            <w:b/>
            <w:rPrChange w:id="891" w:author="Svarova, Tereza" w:date="2020-05-18T16:28:00Z">
              <w:rPr/>
            </w:rPrChange>
          </w:rPr>
          <w:t>Z02</w:t>
        </w:r>
      </w:ins>
      <w:ins w:id="892" w:author="jetel" w:date="2020-06-02T17:49:00Z">
        <w:r w:rsidR="004B0378">
          <w:rPr>
            <w:b/>
          </w:rPr>
          <w:t xml:space="preserve"> (nově 1,24 ha)</w:t>
        </w:r>
      </w:ins>
      <w:ins w:id="893" w:author="Svarova, Tereza" w:date="2020-05-18T16:27:00Z">
        <w:r w:rsidRPr="00205BB0">
          <w:rPr>
            <w:bCs/>
          </w:rPr>
          <w:t xml:space="preserve"> a </w:t>
        </w:r>
        <w:r w:rsidRPr="00FA7C44">
          <w:rPr>
            <w:b/>
            <w:rPrChange w:id="894" w:author="Svarova, Tereza" w:date="2020-05-18T16:28:00Z">
              <w:rPr/>
            </w:rPrChange>
          </w:rPr>
          <w:t>Z</w:t>
        </w:r>
      </w:ins>
      <w:ins w:id="895" w:author="Svarova, Tereza" w:date="2020-05-18T16:28:00Z">
        <w:r w:rsidRPr="00FA7C44">
          <w:rPr>
            <w:b/>
            <w:rPrChange w:id="896" w:author="Svarova, Tereza" w:date="2020-05-18T16:28:00Z">
              <w:rPr/>
            </w:rPrChange>
          </w:rPr>
          <w:t>03</w:t>
        </w:r>
      </w:ins>
      <w:ins w:id="897" w:author="jetel" w:date="2020-06-02T17:49:00Z">
        <w:r w:rsidR="004B0378">
          <w:rPr>
            <w:b/>
          </w:rPr>
          <w:t xml:space="preserve"> (nově 0,22 ha)</w:t>
        </w:r>
      </w:ins>
      <w:ins w:id="898" w:author="Svarova, Tereza" w:date="2020-05-18T16:28:00Z">
        <w:r w:rsidRPr="00205BB0">
          <w:rPr>
            <w:bCs/>
          </w:rPr>
          <w:t xml:space="preserve"> </w:t>
        </w:r>
      </w:ins>
      <w:ins w:id="899" w:author="Svarova, Tereza" w:date="2020-05-18T16:27:00Z">
        <w:r w:rsidRPr="00FA7C44">
          <w:rPr>
            <w:bCs/>
            <w:rPrChange w:id="900" w:author="Svarova, Tereza" w:date="2020-05-18T16:28:00Z">
              <w:rPr/>
            </w:rPrChange>
          </w:rPr>
          <w:t>ve</w:t>
        </w:r>
      </w:ins>
      <w:ins w:id="901" w:author="Svarova, Tereza" w:date="2020-05-18T16:26:00Z">
        <w:r w:rsidRPr="00FA7C44">
          <w:rPr>
            <w:bCs/>
            <w:rPrChange w:id="902" w:author="Svarova, Tereza" w:date="2020-05-18T16:28:00Z">
              <w:rPr/>
            </w:rPrChange>
          </w:rPr>
          <w:t xml:space="preserve"> druh</w:t>
        </w:r>
      </w:ins>
      <w:ins w:id="903" w:author="Svarova, Tereza" w:date="2020-05-18T16:27:00Z">
        <w:r w:rsidRPr="00FA7C44">
          <w:rPr>
            <w:bCs/>
            <w:rPrChange w:id="904" w:author="Svarova, Tereza" w:date="2020-05-18T16:28:00Z">
              <w:rPr/>
            </w:rPrChange>
          </w:rPr>
          <w:t>é</w:t>
        </w:r>
      </w:ins>
      <w:ins w:id="905" w:author="Svarova, Tereza" w:date="2020-05-18T16:29:00Z">
        <w:r w:rsidR="00DE1CE9">
          <w:rPr>
            <w:bCs/>
          </w:rPr>
          <w:t>m</w:t>
        </w:r>
      </w:ins>
      <w:ins w:id="906" w:author="Svarova, Tereza" w:date="2020-05-18T16:26:00Z">
        <w:r w:rsidRPr="00205BB0">
          <w:rPr>
            <w:bCs/>
          </w:rPr>
          <w:t xml:space="preserve"> a třetí</w:t>
        </w:r>
      </w:ins>
      <w:ins w:id="907" w:author="Svarova, Tereza" w:date="2020-05-18T16:27:00Z">
        <w:r w:rsidRPr="00FA7C44">
          <w:rPr>
            <w:bCs/>
            <w:rPrChange w:id="908" w:author="Svarova, Tereza" w:date="2020-05-18T16:28:00Z">
              <w:rPr/>
            </w:rPrChange>
          </w:rPr>
          <w:t>m</w:t>
        </w:r>
      </w:ins>
      <w:ins w:id="909" w:author="Svarova, Tereza" w:date="2020-05-18T16:26:00Z">
        <w:r w:rsidRPr="00FA7C44">
          <w:rPr>
            <w:bCs/>
            <w:rPrChange w:id="910" w:author="Svarova, Tereza" w:date="2020-05-18T16:28:00Z">
              <w:rPr/>
            </w:rPrChange>
          </w:rPr>
          <w:t xml:space="preserve"> řád</w:t>
        </w:r>
      </w:ins>
      <w:ins w:id="911" w:author="Svarova, Tereza" w:date="2020-05-18T16:27:00Z">
        <w:r w:rsidRPr="00FA7C44">
          <w:rPr>
            <w:bCs/>
            <w:rPrChange w:id="912" w:author="Svarova, Tereza" w:date="2020-05-18T16:28:00Z">
              <w:rPr/>
            </w:rPrChange>
          </w:rPr>
          <w:t>ku</w:t>
        </w:r>
      </w:ins>
      <w:ins w:id="913" w:author="Svarova, Tereza" w:date="2020-05-18T16:26:00Z">
        <w:r w:rsidRPr="00FA7C44">
          <w:rPr>
            <w:bCs/>
            <w:rPrChange w:id="914" w:author="Svarova, Tereza" w:date="2020-05-18T16:28:00Z">
              <w:rPr/>
            </w:rPrChange>
          </w:rPr>
          <w:t xml:space="preserve"> tabulky </w:t>
        </w:r>
        <w:bookmarkStart w:id="915" w:name="_Hlk40711811"/>
        <w:r w:rsidRPr="00FA7C44">
          <w:rPr>
            <w:bCs/>
            <w:rPrChange w:id="916" w:author="Svarova, Tereza" w:date="2020-05-18T16:28:00Z">
              <w:rPr/>
            </w:rPrChange>
          </w:rPr>
          <w:t>„Tab.1 Tabulka zastavitelných ploch a koridorů.“</w:t>
        </w:r>
      </w:ins>
      <w:ins w:id="917" w:author="Svarova, Tereza" w:date="2020-05-18T16:27:00Z">
        <w:r w:rsidRPr="00FA7C44">
          <w:rPr>
            <w:bCs/>
            <w:rPrChange w:id="918" w:author="Svarova, Tereza" w:date="2020-05-18T16:28:00Z">
              <w:rPr/>
            </w:rPrChange>
          </w:rPr>
          <w:t xml:space="preserve">. </w:t>
        </w:r>
      </w:ins>
      <w:bookmarkEnd w:id="915"/>
    </w:p>
    <w:p w14:paraId="36EF632A" w14:textId="6588443C" w:rsidR="00B130FE" w:rsidRPr="00B130FE" w:rsidRDefault="00B130FE">
      <w:pPr>
        <w:pStyle w:val="Nadpis2"/>
        <w:spacing w:before="120" w:after="120"/>
        <w:rPr>
          <w:ins w:id="919" w:author="Anna Macurova" w:date="2020-03-20T13:55:00Z"/>
          <w:rPrChange w:id="920" w:author="Anna Macurova" w:date="2020-03-23T15:41:00Z">
            <w:rPr>
              <w:ins w:id="921" w:author="Anna Macurova" w:date="2020-03-20T13:55:00Z"/>
              <w:highlight w:val="yellow"/>
            </w:rPr>
          </w:rPrChange>
        </w:rPr>
        <w:pPrChange w:id="922" w:author="Svarova, Tereza" w:date="2020-05-13T16:55:00Z">
          <w:pPr>
            <w:pStyle w:val="Nadpis2"/>
          </w:pPr>
        </w:pPrChange>
      </w:pPr>
      <w:bookmarkStart w:id="923" w:name="_Toc40340045"/>
      <w:r>
        <w:t>vymezení ploch přestavby</w:t>
      </w:r>
      <w:bookmarkEnd w:id="923"/>
    </w:p>
    <w:p w14:paraId="5D4F1CCC" w14:textId="31ECBB0E" w:rsidR="009A57BA" w:rsidRPr="00302509" w:rsidDel="00152A8F" w:rsidRDefault="009A57BA">
      <w:pPr>
        <w:numPr>
          <w:ilvl w:val="0"/>
          <w:numId w:val="26"/>
        </w:numPr>
        <w:ind w:left="567" w:hanging="425"/>
        <w:jc w:val="both"/>
        <w:rPr>
          <w:ins w:id="924" w:author="Anna Macurova" w:date="2020-03-20T13:57:00Z"/>
          <w:del w:id="925" w:author="Svarova, Tereza" w:date="2020-05-14T08:18:00Z"/>
          <w:bCs/>
        </w:rPr>
        <w:pPrChange w:id="926" w:author="Svarova, Tereza" w:date="2020-05-14T08:18:00Z">
          <w:pPr/>
        </w:pPrChange>
      </w:pPr>
      <w:ins w:id="927" w:author="Anna Macurova" w:date="2020-03-20T13:57:00Z">
        <w:r w:rsidRPr="00975B37">
          <w:rPr>
            <w:bCs/>
          </w:rPr>
          <w:t xml:space="preserve">Změna č. 2 </w:t>
        </w:r>
      </w:ins>
      <w:ins w:id="928" w:author="Svarova, Tereza" w:date="2020-05-14T08:16:00Z">
        <w:r w:rsidR="00152A8F" w:rsidRPr="00975B37">
          <w:rPr>
            <w:bCs/>
          </w:rPr>
          <w:t>doplňuje tabulku „Tab.2: Tabulka ploch přes</w:t>
        </w:r>
      </w:ins>
      <w:ins w:id="929" w:author="Svarova, Tereza" w:date="2020-05-14T08:17:00Z">
        <w:r w:rsidR="00152A8F" w:rsidRPr="00302509">
          <w:rPr>
            <w:bCs/>
          </w:rPr>
          <w:t>tavby“ o nový řádek</w:t>
        </w:r>
      </w:ins>
      <w:ins w:id="930" w:author="Svarova, Tereza" w:date="2020-05-18T11:22:00Z">
        <w:r w:rsidR="008952DC">
          <w:rPr>
            <w:bCs/>
          </w:rPr>
          <w:t xml:space="preserve"> vymezený změnou </w:t>
        </w:r>
        <w:r w:rsidR="008952DC" w:rsidRPr="008952DC">
          <w:rPr>
            <w:b/>
            <w:rPrChange w:id="931" w:author="Svarova, Tereza" w:date="2020-05-18T11:22:00Z">
              <w:rPr>
                <w:bCs/>
              </w:rPr>
            </w:rPrChange>
          </w:rPr>
          <w:t>ZM2/1</w:t>
        </w:r>
      </w:ins>
      <w:ins w:id="932" w:author="Svarova, Tereza" w:date="2020-05-14T08:17:00Z">
        <w:r w:rsidR="00152A8F" w:rsidRPr="00302509">
          <w:rPr>
            <w:bCs/>
          </w:rPr>
          <w:t xml:space="preserve">, který umisťuje na konec tabulky v následujícím znění: </w:t>
        </w:r>
      </w:ins>
      <w:ins w:id="933" w:author="Anna Macurova" w:date="2020-03-20T13:57:00Z">
        <w:del w:id="934" w:author="Svarova, Tereza" w:date="2020-05-14T08:18:00Z">
          <w:r w:rsidRPr="00302509" w:rsidDel="00152A8F">
            <w:rPr>
              <w:bCs/>
            </w:rPr>
            <w:delText>vymezuje ploch</w:delText>
          </w:r>
        </w:del>
      </w:ins>
      <w:ins w:id="935" w:author="Anna Macurova" w:date="2020-03-23T16:38:00Z">
        <w:del w:id="936" w:author="Svarova, Tereza" w:date="2020-05-14T08:18:00Z">
          <w:r w:rsidR="00132F2C" w:rsidRPr="00302509" w:rsidDel="00152A8F">
            <w:rPr>
              <w:bCs/>
            </w:rPr>
            <w:delText>u</w:delText>
          </w:r>
        </w:del>
      </w:ins>
      <w:ins w:id="937" w:author="Anna Macurova" w:date="2020-03-20T13:57:00Z">
        <w:del w:id="938" w:author="Svarova, Tereza" w:date="2020-05-14T08:18:00Z">
          <w:r w:rsidRPr="00302509" w:rsidDel="00152A8F">
            <w:rPr>
              <w:bCs/>
            </w:rPr>
            <w:delText xml:space="preserve"> přestavby</w:delText>
          </w:r>
        </w:del>
      </w:ins>
      <w:ins w:id="939" w:author="Anna Macurova" w:date="2020-03-23T16:38:00Z">
        <w:del w:id="940" w:author="Svarova, Tereza" w:date="2020-05-14T08:18:00Z">
          <w:r w:rsidR="00132F2C" w:rsidRPr="00302509" w:rsidDel="00152A8F">
            <w:rPr>
              <w:bCs/>
            </w:rPr>
            <w:delText xml:space="preserve"> a doplňuje ji do tabulky ploch přestaveb, takto:</w:delText>
          </w:r>
        </w:del>
      </w:ins>
    </w:p>
    <w:p w14:paraId="6FF3A0A5" w14:textId="6AB46155" w:rsidR="00C278F9" w:rsidRPr="00152A8F" w:rsidDel="009A57BA" w:rsidRDefault="00C278F9">
      <w:pPr>
        <w:numPr>
          <w:ilvl w:val="0"/>
          <w:numId w:val="26"/>
        </w:numPr>
        <w:ind w:left="567" w:hanging="425"/>
        <w:jc w:val="both"/>
        <w:rPr>
          <w:del w:id="941" w:author="Anna Macurova" w:date="2020-03-20T13:58:00Z"/>
          <w:bCs/>
          <w:rPrChange w:id="942" w:author="Svarova, Tereza" w:date="2020-05-14T08:18:00Z">
            <w:rPr>
              <w:del w:id="943" w:author="Anna Macurova" w:date="2020-03-20T13:58:00Z"/>
            </w:rPr>
          </w:rPrChange>
        </w:rPr>
        <w:pPrChange w:id="944" w:author="Svarova, Tereza" w:date="2020-05-14T08:18:00Z">
          <w:pPr/>
        </w:pPrChange>
      </w:pPr>
      <w:del w:id="945" w:author="Anna Macurova" w:date="2020-03-20T13:58:00Z">
        <w:r w:rsidRPr="00302509" w:rsidDel="009A57BA">
          <w:rPr>
            <w:bCs/>
          </w:rPr>
          <w:delText xml:space="preserve">Změna č. </w:delText>
        </w:r>
      </w:del>
      <w:del w:id="946" w:author="Anna Macurova" w:date="2020-03-20T11:58:00Z">
        <w:r w:rsidRPr="00205BB0" w:rsidDel="009A3DDA">
          <w:rPr>
            <w:bCs/>
          </w:rPr>
          <w:delText xml:space="preserve">1 </w:delText>
        </w:r>
      </w:del>
      <w:del w:id="947" w:author="Anna Macurova" w:date="2020-03-20T13:58:00Z">
        <w:r w:rsidRPr="00152A8F" w:rsidDel="009A57BA">
          <w:rPr>
            <w:bCs/>
            <w:rPrChange w:id="948" w:author="Svarova, Tereza" w:date="2020-05-14T08:18:00Z">
              <w:rPr/>
            </w:rPrChange>
          </w:rPr>
          <w:delText>ÚP vymezuje novou plochu přestavby P1/1,</w:delText>
        </w:r>
        <w:r w:rsidR="00187AB3" w:rsidRPr="00152A8F" w:rsidDel="009A57BA">
          <w:rPr>
            <w:bCs/>
            <w:rPrChange w:id="949" w:author="Svarova, Tereza" w:date="2020-05-14T08:18:00Z">
              <w:rPr/>
            </w:rPrChange>
          </w:rPr>
          <w:delText>která bude přiřazena ke stávající ploše přestavby P01</w:delText>
        </w:r>
        <w:r w:rsidRPr="00152A8F" w:rsidDel="009A57BA">
          <w:rPr>
            <w:bCs/>
            <w:rPrChange w:id="950" w:author="Svarova, Tereza" w:date="2020-05-14T08:18:00Z">
              <w:rPr/>
            </w:rPrChange>
          </w:rPr>
          <w:delText xml:space="preserve"> . (viz Tabulka ploch přestaveb)</w:delText>
        </w:r>
      </w:del>
    </w:p>
    <w:p w14:paraId="7066C1A4" w14:textId="298D42F6" w:rsidR="00C278F9" w:rsidRPr="00152A8F" w:rsidRDefault="00187AB3">
      <w:pPr>
        <w:numPr>
          <w:ilvl w:val="0"/>
          <w:numId w:val="26"/>
        </w:numPr>
        <w:ind w:left="567" w:hanging="425"/>
        <w:jc w:val="both"/>
        <w:rPr>
          <w:bCs/>
          <w:rPrChange w:id="951" w:author="Svarova, Tereza" w:date="2020-05-14T08:18:00Z">
            <w:rPr/>
          </w:rPrChange>
        </w:rPr>
        <w:pPrChange w:id="952" w:author="Svarova, Tereza" w:date="2020-05-14T08:18:00Z">
          <w:pPr/>
        </w:pPrChange>
      </w:pPr>
      <w:del w:id="953" w:author="Anna Macurova" w:date="2020-03-23T15:50:00Z">
        <w:r w:rsidRPr="00152A8F" w:rsidDel="002F6CFC">
          <w:rPr>
            <w:bCs/>
            <w:rPrChange w:id="954" w:author="Svarova, Tereza" w:date="2020-05-14T08:18:00Z">
              <w:rPr/>
            </w:rPrChange>
          </w:rPr>
          <w:delText xml:space="preserve">02 </w:delText>
        </w:r>
      </w:del>
      <w:del w:id="955" w:author="Svarova, Tereza" w:date="2020-05-14T08:16:00Z">
        <w:r w:rsidR="00C278F9" w:rsidRPr="00152A8F" w:rsidDel="00152A8F">
          <w:rPr>
            <w:bCs/>
            <w:rPrChange w:id="956" w:author="Svarova, Tereza" w:date="2020-05-14T08:18:00Z">
              <w:rPr/>
            </w:rPrChange>
          </w:rPr>
          <w:delText>Tab</w:delText>
        </w:r>
      </w:del>
      <w:ins w:id="957" w:author="Anna Macurova" w:date="2020-03-24T10:22:00Z">
        <w:del w:id="958" w:author="Svarova, Tereza" w:date="2020-05-14T08:16:00Z">
          <w:r w:rsidR="005C5FD3" w:rsidRPr="00152A8F" w:rsidDel="00152A8F">
            <w:rPr>
              <w:bCs/>
              <w:rPrChange w:id="959" w:author="Svarova, Tereza" w:date="2020-05-14T08:18:00Z">
                <w:rPr/>
              </w:rPrChange>
            </w:rPr>
            <w:delText xml:space="preserve">.1: </w:delText>
          </w:r>
        </w:del>
        <w:del w:id="960" w:author="Svarova, Tereza" w:date="2020-05-14T08:18:00Z">
          <w:r w:rsidR="005C5FD3" w:rsidRPr="00152A8F" w:rsidDel="00152A8F">
            <w:rPr>
              <w:bCs/>
              <w:rPrChange w:id="961" w:author="Svarova, Tereza" w:date="2020-05-14T08:18:00Z">
                <w:rPr/>
              </w:rPrChange>
            </w:rPr>
            <w:delText>Tabulka</w:delText>
          </w:r>
        </w:del>
      </w:ins>
      <w:del w:id="962" w:author="Svarova, Tereza" w:date="2020-05-14T08:18:00Z">
        <w:r w:rsidR="00C278F9" w:rsidRPr="00152A8F" w:rsidDel="00152A8F">
          <w:rPr>
            <w:bCs/>
            <w:rPrChange w:id="963" w:author="Svarova, Tereza" w:date="2020-05-14T08:18:00Z">
              <w:rPr/>
            </w:rPrChange>
          </w:rPr>
          <w:delText>ulka ploch přestaveb.</w:delText>
        </w:r>
      </w:del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6"/>
        <w:gridCol w:w="843"/>
        <w:gridCol w:w="2382"/>
        <w:gridCol w:w="3589"/>
        <w:gridCol w:w="1200"/>
      </w:tblGrid>
      <w:tr w:rsidR="00187AB3" w:rsidRPr="00C91637" w14:paraId="5774CAB8" w14:textId="10398E98" w:rsidTr="00187AB3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311F9967" w14:textId="44CE2BDC" w:rsidR="00187AB3" w:rsidRPr="00C97CEE" w:rsidRDefault="00187AB3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C97CEE">
              <w:rPr>
                <w:rFonts w:cs="Calibri"/>
                <w:b/>
                <w:bCs/>
                <w:sz w:val="20"/>
                <w:szCs w:val="20"/>
              </w:rPr>
              <w:t>kód plochy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44CE2C1" w14:textId="34757F86" w:rsidR="00187AB3" w:rsidRPr="009A57BA" w:rsidRDefault="00187AB3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9A57BA">
              <w:rPr>
                <w:rFonts w:cs="Calibri"/>
                <w:b/>
                <w:bCs/>
                <w:sz w:val="20"/>
                <w:szCs w:val="20"/>
              </w:rPr>
              <w:t>Index typu plochy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34A3D3E4" w14:textId="1AAA0109" w:rsidR="00187AB3" w:rsidRPr="009A57BA" w:rsidRDefault="00187AB3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9A57BA">
              <w:rPr>
                <w:rFonts w:cs="Calibri"/>
                <w:b/>
                <w:bCs/>
                <w:sz w:val="20"/>
                <w:szCs w:val="20"/>
              </w:rPr>
              <w:t xml:space="preserve">typ plochy dle vyhl. č.501/2006 Sb. </w:t>
            </w:r>
            <w:r w:rsidRPr="009A57BA">
              <w:rPr>
                <w:rFonts w:cs="Calibri"/>
                <w:b/>
                <w:bCs/>
                <w:sz w:val="20"/>
                <w:szCs w:val="20"/>
              </w:rPr>
              <w:br/>
              <w:t>a metodiky MINIS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0C049A23" w14:textId="06F68972" w:rsidR="00187AB3" w:rsidRPr="009A57BA" w:rsidRDefault="00187AB3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9A57BA">
              <w:rPr>
                <w:rFonts w:cs="Calibri"/>
                <w:b/>
                <w:bCs/>
                <w:sz w:val="20"/>
                <w:szCs w:val="20"/>
              </w:rPr>
              <w:t>specifické koncepční podmínky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799EF0F" w14:textId="3B037F5B" w:rsidR="00187AB3" w:rsidRPr="009A57BA" w:rsidRDefault="00187AB3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9A57BA">
              <w:rPr>
                <w:rFonts w:cs="Calibri"/>
                <w:b/>
                <w:bCs/>
                <w:sz w:val="20"/>
                <w:szCs w:val="20"/>
              </w:rPr>
              <w:t>orientační výměra [ha]</w:t>
            </w:r>
          </w:p>
        </w:tc>
      </w:tr>
      <w:tr w:rsidR="00187AB3" w:rsidRPr="00C91637" w14:paraId="3F03C7ED" w14:textId="53CB49F1" w:rsidTr="00187AB3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1DE7E" w14:textId="7C12102A" w:rsidR="00187AB3" w:rsidRPr="009A57BA" w:rsidDel="002F6CFC" w:rsidRDefault="00187AB3">
            <w:pPr>
              <w:jc w:val="center"/>
              <w:rPr>
                <w:del w:id="964" w:author="Anna Macurova" w:date="2020-03-23T15:50:00Z"/>
                <w:rFonts w:cs="Calibri"/>
                <w:b/>
                <w:bCs/>
                <w:sz w:val="20"/>
                <w:szCs w:val="20"/>
              </w:rPr>
            </w:pPr>
            <w:del w:id="965" w:author="Anna Macurova" w:date="2020-03-23T15:50:00Z">
              <w:r w:rsidRPr="009A57BA" w:rsidDel="002F6CFC">
                <w:rPr>
                  <w:rFonts w:cs="Calibri"/>
                  <w:b/>
                  <w:bCs/>
                  <w:sz w:val="20"/>
                  <w:szCs w:val="20"/>
                </w:rPr>
                <w:delText>P1/1</w:delText>
              </w:r>
            </w:del>
          </w:p>
          <w:p w14:paraId="151165F6" w14:textId="542A0934" w:rsidR="00187AB3" w:rsidRPr="009A57BA" w:rsidRDefault="00187AB3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del w:id="966" w:author="Anna Macurova" w:date="2020-03-23T15:50:00Z">
              <w:r w:rsidRPr="009A57BA" w:rsidDel="002F6CFC">
                <w:rPr>
                  <w:rFonts w:cs="Calibri"/>
                  <w:b/>
                  <w:bCs/>
                  <w:sz w:val="20"/>
                  <w:szCs w:val="20"/>
                </w:rPr>
                <w:delText>(P01)</w:delText>
              </w:r>
            </w:del>
            <w:ins w:id="967" w:author="Anna Macurova" w:date="2020-03-23T15:50:00Z">
              <w:r w:rsidR="002F6CFC">
                <w:rPr>
                  <w:rFonts w:cs="Calibri"/>
                  <w:b/>
                  <w:bCs/>
                  <w:sz w:val="20"/>
                  <w:szCs w:val="20"/>
                </w:rPr>
                <w:t xml:space="preserve"> </w:t>
              </w:r>
            </w:ins>
            <w:ins w:id="968" w:author="Svarova, Tereza" w:date="2020-05-18T10:21:00Z">
              <w:r w:rsidR="00912370">
                <w:rPr>
                  <w:rFonts w:cs="Calibri"/>
                  <w:b/>
                  <w:bCs/>
                  <w:sz w:val="20"/>
                  <w:szCs w:val="20"/>
                </w:rPr>
                <w:t>P2/01</w:t>
              </w:r>
            </w:ins>
            <w:ins w:id="969" w:author="Anna Macurova" w:date="2020-03-23T15:50:00Z">
              <w:del w:id="970" w:author="Svarova, Tereza" w:date="2020-05-18T10:21:00Z">
                <w:r w:rsidR="002F6CFC" w:rsidDel="00912370">
                  <w:rPr>
                    <w:rFonts w:cs="Calibri"/>
                    <w:b/>
                    <w:bCs/>
                    <w:sz w:val="20"/>
                    <w:szCs w:val="20"/>
                  </w:rPr>
                  <w:delText>ZM</w:delText>
                </w:r>
              </w:del>
            </w:ins>
            <w:ins w:id="971" w:author="Anna Macurova" w:date="2020-03-24T10:23:00Z">
              <w:del w:id="972" w:author="Svarova, Tereza" w:date="2020-05-18T10:21:00Z">
                <w:r w:rsidR="005C5FD3" w:rsidDel="00912370">
                  <w:rPr>
                    <w:rFonts w:cs="Calibri"/>
                    <w:b/>
                    <w:bCs/>
                    <w:sz w:val="20"/>
                    <w:szCs w:val="20"/>
                  </w:rPr>
                  <w:delText>2</w:delText>
                </w:r>
              </w:del>
            </w:ins>
            <w:ins w:id="973" w:author="Anna Macurova" w:date="2020-03-23T15:50:00Z">
              <w:del w:id="974" w:author="Svarova, Tereza" w:date="2020-05-18T10:21:00Z">
                <w:r w:rsidR="002F6CFC" w:rsidDel="00912370">
                  <w:rPr>
                    <w:rFonts w:cs="Calibri"/>
                    <w:b/>
                    <w:bCs/>
                    <w:sz w:val="20"/>
                    <w:szCs w:val="20"/>
                  </w:rPr>
                  <w:delText>/2</w:delText>
                </w:r>
              </w:del>
            </w:ins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14E34" w14:textId="633CB06E" w:rsidR="00187AB3" w:rsidRPr="009A57BA" w:rsidRDefault="00187AB3">
            <w:pPr>
              <w:jc w:val="center"/>
              <w:rPr>
                <w:rFonts w:cs="Calibri"/>
                <w:sz w:val="20"/>
                <w:szCs w:val="20"/>
              </w:rPr>
            </w:pPr>
            <w:del w:id="975" w:author="Anna Macurova" w:date="2020-03-23T15:50:00Z">
              <w:r w:rsidRPr="009A57BA" w:rsidDel="002F6CFC">
                <w:rPr>
                  <w:rFonts w:cs="Calibri"/>
                  <w:b/>
                  <w:bCs/>
                  <w:sz w:val="20"/>
                  <w:szCs w:val="20"/>
                </w:rPr>
                <w:delText>SK</w:delText>
              </w:r>
            </w:del>
            <w:ins w:id="976" w:author="Anna Macurova" w:date="2020-03-23T15:50:00Z">
              <w:r w:rsidR="002F6CFC">
                <w:rPr>
                  <w:rFonts w:cs="Calibri"/>
                  <w:b/>
                  <w:bCs/>
                  <w:sz w:val="20"/>
                  <w:szCs w:val="20"/>
                </w:rPr>
                <w:t>SV</w:t>
              </w:r>
            </w:ins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217CE" w14:textId="5FF951EA" w:rsidR="00187AB3" w:rsidRPr="001D206F" w:rsidRDefault="00187AB3">
            <w:pPr>
              <w:jc w:val="center"/>
              <w:rPr>
                <w:rFonts w:cs="Calibri"/>
                <w:sz w:val="20"/>
                <w:szCs w:val="20"/>
              </w:rPr>
            </w:pPr>
            <w:r w:rsidRPr="001D206F">
              <w:rPr>
                <w:rFonts w:cs="Calibri"/>
                <w:sz w:val="20"/>
                <w:szCs w:val="20"/>
              </w:rPr>
              <w:t xml:space="preserve">PLOCHY SMÍŠENÉ OBYTNÉ - </w:t>
            </w:r>
            <w:ins w:id="977" w:author="Anna Macurova" w:date="2020-03-23T16:50:00Z">
              <w:r w:rsidR="004E189B" w:rsidRPr="001D206F">
                <w:rPr>
                  <w:rFonts w:cs="Calibri"/>
                  <w:sz w:val="20"/>
                  <w:szCs w:val="20"/>
                </w:rPr>
                <w:t>venkovské</w:t>
              </w:r>
            </w:ins>
            <w:del w:id="978" w:author="Anna Macurova" w:date="2020-03-23T16:50:00Z">
              <w:r w:rsidRPr="001D206F" w:rsidDel="004E189B">
                <w:rPr>
                  <w:rFonts w:cs="Calibri"/>
                  <w:sz w:val="20"/>
                  <w:szCs w:val="20"/>
                </w:rPr>
                <w:delText>komerční</w:delText>
              </w:r>
            </w:del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7F76D" w14:textId="718D9758" w:rsidR="00187AB3" w:rsidRPr="00AC2F51" w:rsidRDefault="00AC2F51">
            <w:pPr>
              <w:jc w:val="center"/>
              <w:rPr>
                <w:rFonts w:cs="Calibri"/>
                <w:sz w:val="20"/>
                <w:szCs w:val="20"/>
              </w:rPr>
            </w:pPr>
            <w:ins w:id="979" w:author="Anna Macurova" w:date="2020-04-23T13:53:00Z">
              <w:r w:rsidRPr="00AC2F51">
                <w:rPr>
                  <w:rFonts w:eastAsia="Arial Unicode MS" w:cs="Calibri"/>
                  <w:sz w:val="20"/>
                  <w:szCs w:val="20"/>
                  <w:rPrChange w:id="980" w:author="Anna Macurova" w:date="2020-04-23T13:53:00Z">
                    <w:rPr>
                      <w:rFonts w:eastAsia="Arial Unicode MS" w:cs="Calibri"/>
                      <w:color w:val="FF0000"/>
                      <w:sz w:val="20"/>
                      <w:szCs w:val="20"/>
                    </w:rPr>
                  </w:rPrChange>
                </w:rPr>
                <w:t>Respektovat charakter sousední zástavby. Novou zástavbu nutno umístit mimo stanovenou hranici Q</w:t>
              </w:r>
              <w:r w:rsidRPr="00AC2F51">
                <w:rPr>
                  <w:rFonts w:eastAsia="Arial Unicode MS" w:cs="Calibri"/>
                  <w:sz w:val="20"/>
                  <w:szCs w:val="20"/>
                  <w:vertAlign w:val="subscript"/>
                  <w:rPrChange w:id="981" w:author="Anna Macurova" w:date="2020-04-23T13:53:00Z">
                    <w:rPr>
                      <w:rFonts w:eastAsia="Arial Unicode MS" w:cs="Calibri"/>
                      <w:color w:val="FF0000"/>
                      <w:sz w:val="20"/>
                      <w:szCs w:val="20"/>
                      <w:vertAlign w:val="subscript"/>
                    </w:rPr>
                  </w:rPrChange>
                </w:rPr>
                <w:t>100</w:t>
              </w:r>
              <w:r w:rsidRPr="00AC2F51">
                <w:rPr>
                  <w:rFonts w:eastAsia="Arial Unicode MS" w:cs="Calibri"/>
                  <w:sz w:val="20"/>
                  <w:szCs w:val="20"/>
                  <w:rPrChange w:id="982" w:author="Anna Macurova" w:date="2020-04-23T13:53:00Z">
                    <w:rPr>
                      <w:rFonts w:eastAsia="Arial Unicode MS" w:cs="Calibri"/>
                      <w:color w:val="FF0000"/>
                      <w:sz w:val="20"/>
                      <w:szCs w:val="20"/>
                    </w:rPr>
                  </w:rPrChange>
                </w:rPr>
                <w:t>, tj. co nejblíže k silnici III. třídy.</w:t>
              </w:r>
            </w:ins>
            <w:ins w:id="983" w:author="Anna Macurova" w:date="2020-04-23T13:59:00Z">
              <w:r>
                <w:rPr>
                  <w:rFonts w:eastAsia="Arial Unicode MS" w:cs="Calibri"/>
                  <w:sz w:val="20"/>
                  <w:szCs w:val="20"/>
                </w:rPr>
                <w:t xml:space="preserve"> </w:t>
              </w:r>
            </w:ins>
            <w:ins w:id="984" w:author="Anna Macurova" w:date="2020-04-23T13:53:00Z">
              <w:r w:rsidRPr="00AC2F51">
                <w:rPr>
                  <w:rFonts w:eastAsia="Arial Unicode MS" w:cs="Calibri"/>
                  <w:sz w:val="20"/>
                  <w:szCs w:val="20"/>
                  <w:rPrChange w:id="985" w:author="Anna Macurova" w:date="2020-04-23T13:53:00Z">
                    <w:rPr>
                      <w:rFonts w:eastAsia="Arial Unicode MS" w:cs="Calibri"/>
                      <w:color w:val="FF0000"/>
                      <w:sz w:val="20"/>
                      <w:szCs w:val="20"/>
                    </w:rPr>
                  </w:rPrChange>
                </w:rPr>
                <w:t>Respektovat  hranici přilehl</w:t>
              </w:r>
            </w:ins>
            <w:ins w:id="986" w:author="Svarova, Tereza" w:date="2020-05-14T08:19:00Z">
              <w:r w:rsidR="00152A8F">
                <w:rPr>
                  <w:rFonts w:eastAsia="Arial Unicode MS" w:cs="Calibri"/>
                  <w:sz w:val="20"/>
                  <w:szCs w:val="20"/>
                </w:rPr>
                <w:t>ého</w:t>
              </w:r>
            </w:ins>
            <w:ins w:id="987" w:author="Anna Macurova" w:date="2020-04-23T13:53:00Z">
              <w:del w:id="988" w:author="Svarova, Tereza" w:date="2020-05-14T08:19:00Z">
                <w:r w:rsidRPr="00AC2F51" w:rsidDel="00152A8F">
                  <w:rPr>
                    <w:rFonts w:eastAsia="Arial Unicode MS" w:cs="Calibri"/>
                    <w:sz w:val="20"/>
                    <w:szCs w:val="20"/>
                    <w:rPrChange w:id="989" w:author="Anna Macurova" w:date="2020-04-23T13:53:00Z">
                      <w:rPr>
                        <w:rFonts w:eastAsia="Arial Unicode MS" w:cs="Calibri"/>
                        <w:color w:val="FF0000"/>
                        <w:sz w:val="20"/>
                        <w:szCs w:val="20"/>
                      </w:rPr>
                    </w:rPrChange>
                  </w:rPr>
                  <w:delText>ý</w:delText>
                </w:r>
              </w:del>
              <w:r w:rsidRPr="00AC2F51">
                <w:rPr>
                  <w:rFonts w:eastAsia="Arial Unicode MS" w:cs="Calibri"/>
                  <w:sz w:val="20"/>
                  <w:szCs w:val="20"/>
                  <w:rPrChange w:id="990" w:author="Anna Macurova" w:date="2020-04-23T13:53:00Z">
                    <w:rPr>
                      <w:rFonts w:eastAsia="Arial Unicode MS" w:cs="Calibri"/>
                      <w:color w:val="FF0000"/>
                      <w:sz w:val="20"/>
                      <w:szCs w:val="20"/>
                    </w:rPr>
                  </w:rPrChange>
                </w:rPr>
                <w:t xml:space="preserve"> koridor</w:t>
              </w:r>
            </w:ins>
            <w:ins w:id="991" w:author="Svarova, Tereza" w:date="2020-05-14T08:19:00Z">
              <w:r w:rsidR="00152A8F">
                <w:rPr>
                  <w:rFonts w:eastAsia="Arial Unicode MS" w:cs="Calibri"/>
                  <w:sz w:val="20"/>
                  <w:szCs w:val="20"/>
                </w:rPr>
                <w:t>u</w:t>
              </w:r>
            </w:ins>
            <w:ins w:id="992" w:author="Anna Macurova" w:date="2020-04-23T13:53:00Z">
              <w:r w:rsidRPr="00AC2F51">
                <w:rPr>
                  <w:rFonts w:eastAsia="Arial Unicode MS" w:cs="Calibri"/>
                  <w:sz w:val="20"/>
                  <w:szCs w:val="20"/>
                  <w:rPrChange w:id="993" w:author="Anna Macurova" w:date="2020-04-23T13:53:00Z">
                    <w:rPr>
                      <w:rFonts w:eastAsia="Arial Unicode MS" w:cs="Calibri"/>
                      <w:color w:val="FF0000"/>
                      <w:sz w:val="20"/>
                      <w:szCs w:val="20"/>
                    </w:rPr>
                  </w:rPrChange>
                </w:rPr>
                <w:t xml:space="preserve"> NRBK 66.</w:t>
              </w:r>
            </w:ins>
            <w:del w:id="994" w:author="Anna Macurova" w:date="2020-03-23T15:51:00Z">
              <w:r w:rsidR="00187AB3" w:rsidRPr="00AC2F51" w:rsidDel="002F6CFC">
                <w:rPr>
                  <w:rFonts w:cs="Calibri"/>
                  <w:sz w:val="20"/>
                  <w:szCs w:val="20"/>
                </w:rPr>
                <w:delText>Respektovat pásmo 50 m od lesa. Respektovat charakter okolní zástavby reprezentovaný izolovanými rodinnými domy.</w:delText>
              </w:r>
            </w:del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BF647" w14:textId="721C65B8" w:rsidR="00187AB3" w:rsidRPr="009A57BA" w:rsidRDefault="00187AB3">
            <w:pPr>
              <w:jc w:val="center"/>
              <w:rPr>
                <w:rFonts w:eastAsia="Arial Unicode MS" w:cs="Calibri"/>
                <w:sz w:val="20"/>
                <w:szCs w:val="20"/>
              </w:rPr>
            </w:pPr>
            <w:del w:id="995" w:author="Anna Macurova" w:date="2020-03-23T15:54:00Z">
              <w:r w:rsidRPr="001D206F" w:rsidDel="008C3F1C">
                <w:rPr>
                  <w:rFonts w:eastAsia="Arial Unicode MS" w:cs="Calibri"/>
                  <w:sz w:val="20"/>
                  <w:szCs w:val="20"/>
                </w:rPr>
                <w:delText>0,55</w:delText>
              </w:r>
            </w:del>
            <w:ins w:id="996" w:author="Anna Macurova" w:date="2020-03-23T15:54:00Z">
              <w:r w:rsidR="008C3F1C" w:rsidRPr="001D206F">
                <w:rPr>
                  <w:rFonts w:eastAsia="Arial Unicode MS" w:cs="Calibri"/>
                  <w:sz w:val="20"/>
                  <w:szCs w:val="20"/>
                </w:rPr>
                <w:t>0,2</w:t>
              </w:r>
            </w:ins>
            <w:ins w:id="997" w:author="Windows User" w:date="2021-03-23T13:53:00Z">
              <w:r w:rsidR="00205BB0">
                <w:rPr>
                  <w:rFonts w:eastAsia="Arial Unicode MS" w:cs="Calibri"/>
                  <w:sz w:val="20"/>
                  <w:szCs w:val="20"/>
                </w:rPr>
                <w:t>03</w:t>
              </w:r>
            </w:ins>
            <w:ins w:id="998" w:author="Tereza" w:date="2020-05-25T13:32:00Z">
              <w:del w:id="999" w:author="Windows User" w:date="2021-03-23T13:53:00Z">
                <w:r w:rsidR="001D206F" w:rsidRPr="001D206F" w:rsidDel="00205BB0">
                  <w:rPr>
                    <w:rFonts w:eastAsia="Arial Unicode MS" w:cs="Calibri"/>
                    <w:sz w:val="20"/>
                    <w:szCs w:val="20"/>
                    <w:rPrChange w:id="1000" w:author="Tereza" w:date="2020-05-25T13:32:00Z">
                      <w:rPr>
                        <w:rFonts w:eastAsia="Arial Unicode MS" w:cs="Calibri"/>
                        <w:sz w:val="20"/>
                        <w:szCs w:val="20"/>
                        <w:highlight w:val="yellow"/>
                      </w:rPr>
                    </w:rPrChange>
                  </w:rPr>
                  <w:delText>4</w:delText>
                </w:r>
              </w:del>
            </w:ins>
            <w:ins w:id="1001" w:author="Anna Macurova" w:date="2020-03-23T15:54:00Z">
              <w:del w:id="1002" w:author="Tereza" w:date="2020-05-25T13:32:00Z">
                <w:r w:rsidR="008C3F1C" w:rsidRPr="00416D61" w:rsidDel="001D206F">
                  <w:rPr>
                    <w:rFonts w:eastAsia="Arial Unicode MS" w:cs="Calibri"/>
                    <w:sz w:val="20"/>
                    <w:szCs w:val="20"/>
                    <w:highlight w:val="yellow"/>
                    <w:rPrChange w:id="1003" w:author="Svarova, Tereza" w:date="2020-05-18T10:34:00Z">
                      <w:rPr>
                        <w:rFonts w:eastAsia="Arial Unicode MS" w:cs="Calibri"/>
                        <w:sz w:val="20"/>
                        <w:szCs w:val="20"/>
                      </w:rPr>
                    </w:rPrChange>
                  </w:rPr>
                  <w:delText>3</w:delText>
                </w:r>
              </w:del>
            </w:ins>
          </w:p>
        </w:tc>
      </w:tr>
    </w:tbl>
    <w:p w14:paraId="295B9EAC" w14:textId="018204DC" w:rsidR="00187AB3" w:rsidRPr="009A57BA" w:rsidDel="009A57BA" w:rsidRDefault="00C71FBC">
      <w:pPr>
        <w:spacing w:before="120"/>
        <w:rPr>
          <w:del w:id="1004" w:author="Anna Macurova" w:date="2020-03-20T13:58:00Z"/>
        </w:rPr>
        <w:pPrChange w:id="1005" w:author="Svarova, Tereza" w:date="2020-05-13T16:55:00Z">
          <w:pPr/>
        </w:pPrChange>
      </w:pPr>
      <w:bookmarkStart w:id="1006" w:name="_Toc39511741"/>
      <w:bookmarkEnd w:id="1006"/>
      <w:del w:id="1007" w:author="Tereza" w:date="2020-05-25T16:01:00Z">
        <w:r w:rsidDel="008222AD">
          <w:br w:type="page"/>
        </w:r>
      </w:del>
    </w:p>
    <w:p w14:paraId="6689CFD3" w14:textId="7E86DFBF" w:rsidR="00C278F9" w:rsidRPr="009A57BA" w:rsidDel="009A57BA" w:rsidRDefault="00C278F9">
      <w:pPr>
        <w:spacing w:before="120"/>
        <w:rPr>
          <w:del w:id="1008" w:author="Anna Macurova" w:date="2020-03-20T13:58:00Z"/>
        </w:rPr>
        <w:pPrChange w:id="1009" w:author="Svarova, Tereza" w:date="2020-05-13T16:55:00Z">
          <w:pPr/>
        </w:pPrChange>
      </w:pPr>
      <w:del w:id="1010" w:author="Anna Macurova" w:date="2020-03-20T13:58:00Z">
        <w:r w:rsidRPr="009A57BA" w:rsidDel="009A57BA">
          <w:delText>Změna č. 1 ÚP upravuje v Tab. 2: Tabulka vymezení ploch přestavby u plochy přestavby P01 specifické podmínky tak, že vypouští druhý odstavec, který zní:</w:delText>
        </w:r>
        <w:bookmarkStart w:id="1011" w:name="_Toc39511742"/>
        <w:bookmarkStart w:id="1012" w:name="_Toc40339824"/>
        <w:bookmarkStart w:id="1013" w:name="_Toc40340046"/>
        <w:bookmarkEnd w:id="1011"/>
        <w:bookmarkEnd w:id="1012"/>
        <w:bookmarkEnd w:id="1013"/>
      </w:del>
    </w:p>
    <w:p w14:paraId="4FF6B070" w14:textId="3928E7CA" w:rsidR="00C278F9" w:rsidRPr="009A57BA" w:rsidDel="009A57BA" w:rsidRDefault="00187AB3">
      <w:pPr>
        <w:spacing w:before="120"/>
        <w:rPr>
          <w:del w:id="1014" w:author="Anna Macurova" w:date="2020-03-20T13:58:00Z"/>
        </w:rPr>
        <w:pPrChange w:id="1015" w:author="Svarova, Tereza" w:date="2020-05-13T16:55:00Z">
          <w:pPr/>
        </w:pPrChange>
      </w:pPr>
      <w:del w:id="1016" w:author="Anna Macurova" w:date="2020-03-20T13:58:00Z">
        <w:r w:rsidRPr="009A57BA" w:rsidDel="009A57BA">
          <w:delText>„</w:delText>
        </w:r>
        <w:r w:rsidR="00C278F9" w:rsidRPr="009A57BA" w:rsidDel="009A57BA">
          <w:delText>Respektovat sousední plochu výroby vymezené v ÚP Dobročovice.</w:delText>
        </w:r>
        <w:r w:rsidRPr="009A57BA" w:rsidDel="009A57BA">
          <w:delText>“</w:delText>
        </w:r>
        <w:bookmarkStart w:id="1017" w:name="_Toc39511743"/>
        <w:bookmarkStart w:id="1018" w:name="_Toc40339825"/>
        <w:bookmarkStart w:id="1019" w:name="_Toc40340047"/>
        <w:bookmarkEnd w:id="1017"/>
        <w:bookmarkEnd w:id="1018"/>
        <w:bookmarkEnd w:id="1019"/>
      </w:del>
    </w:p>
    <w:p w14:paraId="45DB89E9" w14:textId="64641B2C" w:rsidR="00187AB3" w:rsidRPr="009A57BA" w:rsidDel="009A57BA" w:rsidRDefault="00187AB3">
      <w:pPr>
        <w:spacing w:before="120"/>
        <w:rPr>
          <w:del w:id="1020" w:author="Anna Macurova" w:date="2020-03-20T13:58:00Z"/>
        </w:rPr>
        <w:pPrChange w:id="1021" w:author="Svarova, Tereza" w:date="2020-05-13T16:55:00Z">
          <w:pPr/>
        </w:pPrChange>
      </w:pPr>
      <w:del w:id="1022" w:author="Anna Macurova" w:date="2020-03-20T13:58:00Z">
        <w:r w:rsidRPr="009A57BA" w:rsidDel="009A57BA">
          <w:delText>Změna č. 1 ÚP upravuje v Tab.2: Tabulka vymezení ploch přestavby u plochy přestavby P01 orientační výměru po připojení nových pozemků na: „1,49 ha“.</w:delText>
        </w:r>
        <w:bookmarkStart w:id="1023" w:name="_Toc39511744"/>
        <w:bookmarkStart w:id="1024" w:name="_Toc40339826"/>
        <w:bookmarkStart w:id="1025" w:name="_Toc40340048"/>
        <w:bookmarkEnd w:id="1023"/>
        <w:bookmarkEnd w:id="1024"/>
        <w:bookmarkEnd w:id="1025"/>
      </w:del>
    </w:p>
    <w:p w14:paraId="12468597" w14:textId="1BFFCFAA" w:rsidR="00AD1768" w:rsidRPr="009A57BA" w:rsidRDefault="00AC2F51">
      <w:pPr>
        <w:pStyle w:val="Nadpis2"/>
        <w:spacing w:before="120" w:after="120"/>
        <w:pPrChange w:id="1026" w:author="Svarova, Tereza" w:date="2020-05-13T16:55:00Z">
          <w:pPr>
            <w:pStyle w:val="Nadpis2"/>
          </w:pPr>
        </w:pPrChange>
      </w:pPr>
      <w:bookmarkStart w:id="1027" w:name="_Hlk38542797"/>
      <w:bookmarkStart w:id="1028" w:name="_Toc40340049"/>
      <w:bookmarkStart w:id="1029" w:name="_Toc532396685"/>
      <w:ins w:id="1030" w:author="Anna Macurova" w:date="2020-04-23T14:00:00Z">
        <w:r w:rsidRPr="00C71FBC">
          <w:t>vymezení</w:t>
        </w:r>
        <w:r w:rsidRPr="00227136">
          <w:t xml:space="preserve"> ploch změn v nezastavěném území</w:t>
        </w:r>
        <w:bookmarkEnd w:id="1027"/>
        <w:bookmarkEnd w:id="1028"/>
        <w:r w:rsidRPr="009A57BA" w:rsidDel="00AC2F51">
          <w:t xml:space="preserve"> </w:t>
        </w:r>
      </w:ins>
      <w:del w:id="1031" w:author="Anna Macurova" w:date="2020-04-23T14:00:00Z">
        <w:r w:rsidR="00AD1768" w:rsidRPr="009A57BA" w:rsidDel="00AC2F51">
          <w:delText>návrh urbanistické kompozice</w:delText>
        </w:r>
      </w:del>
      <w:bookmarkEnd w:id="1029"/>
    </w:p>
    <w:p w14:paraId="367FB272" w14:textId="0157FB86" w:rsidR="00AD1768" w:rsidRPr="00302509" w:rsidRDefault="00AD1768">
      <w:pPr>
        <w:spacing w:after="360"/>
        <w:ind w:left="567"/>
        <w:rPr>
          <w:szCs w:val="22"/>
        </w:rPr>
        <w:pPrChange w:id="1032" w:author="Svarova, Tereza" w:date="2020-05-14T09:04:00Z">
          <w:pPr/>
        </w:pPrChange>
      </w:pPr>
      <w:r w:rsidRPr="001F6D3A">
        <w:rPr>
          <w:szCs w:val="22"/>
        </w:rPr>
        <w:t xml:space="preserve">Změna č. </w:t>
      </w:r>
      <w:del w:id="1033" w:author="Anna Macurova" w:date="2020-03-20T11:58:00Z">
        <w:r w:rsidRPr="001F6D3A" w:rsidDel="009A3DDA">
          <w:rPr>
            <w:szCs w:val="22"/>
          </w:rPr>
          <w:delText xml:space="preserve">1 </w:delText>
        </w:r>
      </w:del>
      <w:ins w:id="1034" w:author="Anna Macurova" w:date="2020-03-20T11:58:00Z">
        <w:r w:rsidR="009A3DDA" w:rsidRPr="00913FED">
          <w:rPr>
            <w:szCs w:val="22"/>
            <w:rPrChange w:id="1035" w:author="Svarova, Tereza" w:date="2020-05-13T16:56:00Z">
              <w:rPr>
                <w:highlight w:val="yellow"/>
              </w:rPr>
            </w:rPrChange>
          </w:rPr>
          <w:t>2</w:t>
        </w:r>
        <w:r w:rsidR="009A3DDA" w:rsidRPr="001F6D3A">
          <w:rPr>
            <w:szCs w:val="22"/>
          </w:rPr>
          <w:t xml:space="preserve"> </w:t>
        </w:r>
      </w:ins>
      <w:del w:id="1036" w:author="Svarova, Tereza" w:date="2020-05-14T08:24:00Z">
        <w:r w:rsidRPr="001F6D3A" w:rsidDel="00AA739F">
          <w:rPr>
            <w:szCs w:val="22"/>
          </w:rPr>
          <w:delText xml:space="preserve">ÚP Květnice </w:delText>
        </w:r>
      </w:del>
      <w:del w:id="1037" w:author="Anna Macurova" w:date="2020-04-23T14:01:00Z">
        <w:r w:rsidRPr="001F6D3A" w:rsidDel="00E318DA">
          <w:rPr>
            <w:szCs w:val="22"/>
          </w:rPr>
          <w:delText>nemění urbanistickou kompozici obce</w:delText>
        </w:r>
      </w:del>
      <w:ins w:id="1038" w:author="Anna Macurova" w:date="2020-04-23T14:01:00Z">
        <w:r w:rsidR="00E318DA" w:rsidRPr="00152A8F">
          <w:rPr>
            <w:szCs w:val="22"/>
          </w:rPr>
          <w:t>nevymezuje nové plochy změn v ne</w:t>
        </w:r>
        <w:r w:rsidR="00E318DA" w:rsidRPr="00302509">
          <w:rPr>
            <w:szCs w:val="22"/>
          </w:rPr>
          <w:t>zastavěném území.</w:t>
        </w:r>
      </w:ins>
    </w:p>
    <w:p w14:paraId="5BED88EB" w14:textId="688BB597" w:rsidR="00AD1768" w:rsidRPr="00F64DB7" w:rsidDel="00E318DA" w:rsidRDefault="008222AD">
      <w:pPr>
        <w:pStyle w:val="Nadpis2"/>
        <w:spacing w:before="120"/>
        <w:rPr>
          <w:del w:id="1039" w:author="Anna Macurova" w:date="2020-04-23T14:02:00Z"/>
          <w:sz w:val="26"/>
          <w:szCs w:val="26"/>
          <w:rPrChange w:id="1040" w:author="Svarova, Tereza" w:date="2020-05-14T09:07:00Z">
            <w:rPr>
              <w:del w:id="1041" w:author="Anna Macurova" w:date="2020-04-23T14:02:00Z"/>
            </w:rPr>
          </w:rPrChange>
        </w:rPr>
        <w:pPrChange w:id="1042" w:author="Svarova, Tereza" w:date="2020-05-13T16:54:00Z">
          <w:pPr>
            <w:pStyle w:val="Nadpis2"/>
          </w:pPr>
        </w:pPrChange>
      </w:pPr>
      <w:bookmarkStart w:id="1043" w:name="_Toc532396686"/>
      <w:ins w:id="1044" w:author="Tereza" w:date="2020-05-25T16:09:00Z">
        <w:r>
          <w:rPr>
            <w:b w:val="0"/>
            <w:sz w:val="26"/>
            <w:szCs w:val="26"/>
          </w:rPr>
          <w:br w:type="page"/>
        </w:r>
      </w:ins>
      <w:commentRangeStart w:id="1045"/>
      <w:del w:id="1046" w:author="Anna Macurova" w:date="2020-04-23T14:02:00Z">
        <w:r w:rsidR="00AD1768" w:rsidRPr="00F64DB7" w:rsidDel="00E318DA">
          <w:rPr>
            <w:b w:val="0"/>
            <w:sz w:val="26"/>
            <w:szCs w:val="26"/>
            <w:rPrChange w:id="1047" w:author="Svarova, Tereza" w:date="2020-05-14T09:07:00Z">
              <w:rPr>
                <w:b w:val="0"/>
              </w:rPr>
            </w:rPrChange>
          </w:rPr>
          <w:lastRenderedPageBreak/>
          <w:delText>c.5) vymezení ploch s rozdílným způsobem využití</w:delText>
        </w:r>
        <w:bookmarkEnd w:id="1043"/>
        <w:commentRangeEnd w:id="1045"/>
        <w:r w:rsidR="005C5FD3" w:rsidRPr="00F64DB7" w:rsidDel="00E318DA">
          <w:rPr>
            <w:sz w:val="26"/>
            <w:szCs w:val="26"/>
            <w:u w:val="none"/>
            <w:rPrChange w:id="1048" w:author="Svarova, Tereza" w:date="2020-05-14T09:07:00Z">
              <w:rPr>
                <w:rStyle w:val="Odkaznakoment"/>
                <w:rFonts w:ascii="Times New Roman" w:hAnsi="Times New Roman"/>
                <w:b w:val="0"/>
              </w:rPr>
            </w:rPrChange>
          </w:rPr>
          <w:commentReference w:id="1045"/>
        </w:r>
        <w:bookmarkStart w:id="1049" w:name="_Toc39511746"/>
        <w:bookmarkStart w:id="1050" w:name="_Toc40339828"/>
        <w:bookmarkStart w:id="1051" w:name="_Toc40340050"/>
        <w:bookmarkEnd w:id="1049"/>
        <w:bookmarkEnd w:id="1050"/>
        <w:bookmarkEnd w:id="1051"/>
      </w:del>
    </w:p>
    <w:p w14:paraId="42AA807A" w14:textId="3EEEC454" w:rsidR="00AD1768" w:rsidRPr="00F64DB7" w:rsidDel="00E318DA" w:rsidRDefault="00AD1768">
      <w:pPr>
        <w:spacing w:before="120" w:after="240"/>
        <w:rPr>
          <w:del w:id="1052" w:author="Anna Macurova" w:date="2020-04-23T14:02:00Z"/>
          <w:sz w:val="26"/>
          <w:szCs w:val="26"/>
          <w:rPrChange w:id="1053" w:author="Svarova, Tereza" w:date="2020-05-14T09:07:00Z">
            <w:rPr>
              <w:del w:id="1054" w:author="Anna Macurova" w:date="2020-04-23T14:02:00Z"/>
            </w:rPr>
          </w:rPrChange>
        </w:rPr>
        <w:pPrChange w:id="1055" w:author="Svarova, Tereza" w:date="2020-05-13T16:54:00Z">
          <w:pPr/>
        </w:pPrChange>
      </w:pPr>
      <w:del w:id="1056" w:author="Anna Macurova" w:date="2020-04-23T14:02:00Z">
        <w:r w:rsidRPr="00F64DB7" w:rsidDel="00E318DA">
          <w:rPr>
            <w:sz w:val="26"/>
            <w:szCs w:val="26"/>
            <w:rPrChange w:id="1057" w:author="Svarova, Tereza" w:date="2020-05-14T09:07:00Z">
              <w:rPr/>
            </w:rPrChange>
          </w:rPr>
          <w:delText xml:space="preserve">Změna č. </w:delText>
        </w:r>
      </w:del>
      <w:del w:id="1058" w:author="Anna Macurova" w:date="2020-03-20T11:58:00Z">
        <w:r w:rsidRPr="00F64DB7" w:rsidDel="009A3DDA">
          <w:rPr>
            <w:sz w:val="26"/>
            <w:szCs w:val="26"/>
            <w:rPrChange w:id="1059" w:author="Svarova, Tereza" w:date="2020-05-14T09:07:00Z">
              <w:rPr/>
            </w:rPrChange>
          </w:rPr>
          <w:delText xml:space="preserve">1 </w:delText>
        </w:r>
      </w:del>
      <w:del w:id="1060" w:author="Anna Macurova" w:date="2020-04-23T14:02:00Z">
        <w:r w:rsidRPr="00F64DB7" w:rsidDel="00E318DA">
          <w:rPr>
            <w:sz w:val="26"/>
            <w:szCs w:val="26"/>
            <w:rPrChange w:id="1061" w:author="Svarova, Tereza" w:date="2020-05-14T09:07:00Z">
              <w:rPr/>
            </w:rPrChange>
          </w:rPr>
          <w:delText>ÚP nevymezuje nové plochy s rozdílným způsobem využití</w:delText>
        </w:r>
        <w:bookmarkStart w:id="1062" w:name="_Toc39511747"/>
        <w:bookmarkStart w:id="1063" w:name="_Toc40339829"/>
        <w:bookmarkStart w:id="1064" w:name="_Toc40340051"/>
        <w:bookmarkEnd w:id="1062"/>
        <w:bookmarkEnd w:id="1063"/>
        <w:bookmarkEnd w:id="1064"/>
      </w:del>
    </w:p>
    <w:p w14:paraId="220FB1BF" w14:textId="2339E73F" w:rsidR="00877178" w:rsidRPr="00F64DB7" w:rsidDel="00E318DA" w:rsidRDefault="0006134C">
      <w:pPr>
        <w:spacing w:before="120" w:after="240"/>
        <w:rPr>
          <w:del w:id="1065" w:author="Anna Macurova" w:date="2020-04-23T14:02:00Z"/>
          <w:sz w:val="26"/>
          <w:szCs w:val="26"/>
          <w:rPrChange w:id="1066" w:author="Svarova, Tereza" w:date="2020-05-14T09:07:00Z">
            <w:rPr>
              <w:del w:id="1067" w:author="Anna Macurova" w:date="2020-04-23T14:02:00Z"/>
            </w:rPr>
          </w:rPrChange>
        </w:rPr>
        <w:pPrChange w:id="1068" w:author="Svarova, Tereza" w:date="2020-05-13T16:54:00Z">
          <w:pPr/>
        </w:pPrChange>
      </w:pPr>
      <w:bookmarkStart w:id="1069" w:name="_Toc532396687"/>
      <w:del w:id="1070" w:author="Anna Macurova" w:date="2020-04-23T14:02:00Z">
        <w:r w:rsidRPr="00F64DB7" w:rsidDel="00E318DA">
          <w:rPr>
            <w:sz w:val="26"/>
            <w:szCs w:val="26"/>
            <w:rPrChange w:id="1071" w:author="Svarova, Tereza" w:date="2020-05-14T09:07:00Z">
              <w:rPr/>
            </w:rPrChange>
          </w:rPr>
          <w:delText>c.</w:delText>
        </w:r>
        <w:r w:rsidR="002534C3" w:rsidRPr="00F64DB7" w:rsidDel="00E318DA">
          <w:rPr>
            <w:sz w:val="26"/>
            <w:szCs w:val="26"/>
            <w:rPrChange w:id="1072" w:author="Svarova, Tereza" w:date="2020-05-14T09:07:00Z">
              <w:rPr/>
            </w:rPrChange>
          </w:rPr>
          <w:delText>6</w:delText>
        </w:r>
        <w:r w:rsidR="00227136" w:rsidRPr="00F64DB7" w:rsidDel="00E318DA">
          <w:rPr>
            <w:sz w:val="26"/>
            <w:szCs w:val="26"/>
            <w:rPrChange w:id="1073" w:author="Svarova, Tereza" w:date="2020-05-14T09:07:00Z">
              <w:rPr/>
            </w:rPrChange>
          </w:rPr>
          <w:delText>) v</w:delText>
        </w:r>
        <w:r w:rsidR="003A4D4F" w:rsidRPr="00F64DB7" w:rsidDel="00E318DA">
          <w:rPr>
            <w:sz w:val="26"/>
            <w:szCs w:val="26"/>
            <w:rPrChange w:id="1074" w:author="Svarova, Tereza" w:date="2020-05-14T09:07:00Z">
              <w:rPr/>
            </w:rPrChange>
          </w:rPr>
          <w:delText>ymezení ploch změn v nezastavěném území</w:delText>
        </w:r>
        <w:bookmarkStart w:id="1075" w:name="_Toc39511748"/>
        <w:bookmarkStart w:id="1076" w:name="_Toc40339830"/>
        <w:bookmarkStart w:id="1077" w:name="_Toc40340052"/>
        <w:bookmarkEnd w:id="1069"/>
        <w:bookmarkEnd w:id="1075"/>
        <w:bookmarkEnd w:id="1076"/>
        <w:bookmarkEnd w:id="1077"/>
      </w:del>
    </w:p>
    <w:p w14:paraId="4F22B5AA" w14:textId="3780FCAA" w:rsidR="006550BF" w:rsidRPr="00F64DB7" w:rsidDel="00E318DA" w:rsidRDefault="006550BF">
      <w:pPr>
        <w:spacing w:before="120" w:after="240"/>
        <w:rPr>
          <w:del w:id="1078" w:author="Anna Macurova" w:date="2020-04-23T14:02:00Z"/>
          <w:sz w:val="26"/>
          <w:szCs w:val="26"/>
          <w:rPrChange w:id="1079" w:author="Svarova, Tereza" w:date="2020-05-14T09:07:00Z">
            <w:rPr>
              <w:del w:id="1080" w:author="Anna Macurova" w:date="2020-04-23T14:02:00Z"/>
            </w:rPr>
          </w:rPrChange>
        </w:rPr>
        <w:pPrChange w:id="1081" w:author="Svarova, Tereza" w:date="2020-05-13T16:54:00Z">
          <w:pPr/>
        </w:pPrChange>
      </w:pPr>
      <w:del w:id="1082" w:author="Anna Macurova" w:date="2020-04-23T14:02:00Z">
        <w:r w:rsidRPr="00F64DB7" w:rsidDel="00E318DA">
          <w:rPr>
            <w:sz w:val="26"/>
            <w:szCs w:val="26"/>
            <w:rPrChange w:id="1083" w:author="Svarova, Tereza" w:date="2020-05-14T09:07:00Z">
              <w:rPr/>
            </w:rPrChange>
          </w:rPr>
          <w:delText xml:space="preserve">Změna č. </w:delText>
        </w:r>
      </w:del>
      <w:del w:id="1084" w:author="Anna Macurova" w:date="2020-03-20T11:58:00Z">
        <w:r w:rsidRPr="00F64DB7" w:rsidDel="009A3DDA">
          <w:rPr>
            <w:sz w:val="26"/>
            <w:szCs w:val="26"/>
            <w:rPrChange w:id="1085" w:author="Svarova, Tereza" w:date="2020-05-14T09:07:00Z">
              <w:rPr/>
            </w:rPrChange>
          </w:rPr>
          <w:delText xml:space="preserve">1 </w:delText>
        </w:r>
      </w:del>
      <w:del w:id="1086" w:author="Anna Macurova" w:date="2020-04-23T14:02:00Z">
        <w:r w:rsidRPr="00F64DB7" w:rsidDel="00E318DA">
          <w:rPr>
            <w:sz w:val="26"/>
            <w:szCs w:val="26"/>
            <w:rPrChange w:id="1087" w:author="Svarova, Tereza" w:date="2020-05-14T09:07:00Z">
              <w:rPr/>
            </w:rPrChange>
          </w:rPr>
          <w:delText>ÚP nevymezuje žádné plochy změn v nezastavěném území</w:delText>
        </w:r>
        <w:bookmarkStart w:id="1088" w:name="_Toc39511749"/>
        <w:bookmarkStart w:id="1089" w:name="_Toc40339831"/>
        <w:bookmarkStart w:id="1090" w:name="_Toc40340053"/>
        <w:bookmarkEnd w:id="1088"/>
        <w:bookmarkEnd w:id="1089"/>
        <w:bookmarkEnd w:id="1090"/>
      </w:del>
    </w:p>
    <w:p w14:paraId="01A02D54" w14:textId="6A69D1BC" w:rsidR="006550BF" w:rsidRPr="00F64DB7" w:rsidDel="00E318DA" w:rsidRDefault="006550BF">
      <w:pPr>
        <w:spacing w:before="120" w:after="240"/>
        <w:rPr>
          <w:del w:id="1091" w:author="Anna Macurova" w:date="2020-04-23T14:02:00Z"/>
          <w:b/>
          <w:sz w:val="26"/>
          <w:szCs w:val="26"/>
          <w:rPrChange w:id="1092" w:author="Svarova, Tereza" w:date="2020-05-14T09:07:00Z">
            <w:rPr>
              <w:del w:id="1093" w:author="Anna Macurova" w:date="2020-04-23T14:02:00Z"/>
              <w:sz w:val="18"/>
            </w:rPr>
          </w:rPrChange>
        </w:rPr>
        <w:pPrChange w:id="1094" w:author="Svarova, Tereza" w:date="2020-05-13T16:54:00Z">
          <w:pPr>
            <w:pStyle w:val="Textkomente"/>
            <w:spacing w:after="0"/>
          </w:pPr>
        </w:pPrChange>
      </w:pPr>
      <w:bookmarkStart w:id="1095" w:name="_Toc39511750"/>
      <w:bookmarkStart w:id="1096" w:name="_Toc40339832"/>
      <w:bookmarkStart w:id="1097" w:name="_Toc40340054"/>
      <w:bookmarkStart w:id="1098" w:name="_Toc269743278"/>
      <w:bookmarkEnd w:id="1095"/>
      <w:bookmarkEnd w:id="1096"/>
      <w:bookmarkEnd w:id="1097"/>
    </w:p>
    <w:p w14:paraId="78F79893" w14:textId="77777777" w:rsidR="00877178" w:rsidRPr="00F64DB7" w:rsidRDefault="00877178">
      <w:pPr>
        <w:pStyle w:val="Nadpis1"/>
        <w:spacing w:before="120" w:after="240"/>
        <w:rPr>
          <w:sz w:val="26"/>
          <w:szCs w:val="26"/>
          <w:rPrChange w:id="1099" w:author="Svarova, Tereza" w:date="2020-05-14T09:07:00Z">
            <w:rPr/>
          </w:rPrChange>
        </w:rPr>
        <w:pPrChange w:id="1100" w:author="Svarova, Tereza" w:date="2020-05-13T16:54:00Z">
          <w:pPr>
            <w:pStyle w:val="Nadpis1"/>
          </w:pPr>
        </w:pPrChange>
      </w:pPr>
      <w:bookmarkStart w:id="1101" w:name="_Toc532396688"/>
      <w:bookmarkStart w:id="1102" w:name="_Toc40340055"/>
      <w:r w:rsidRPr="00F64DB7">
        <w:rPr>
          <w:sz w:val="26"/>
          <w:szCs w:val="26"/>
          <w:rPrChange w:id="1103" w:author="Svarova, Tereza" w:date="2020-05-14T09:07:00Z">
            <w:rPr/>
          </w:rPrChange>
        </w:rPr>
        <w:t>koncepce veřejné infrastruktury, včetně podmínek pro její umísťování</w:t>
      </w:r>
      <w:bookmarkEnd w:id="1098"/>
      <w:r w:rsidR="00B8546A" w:rsidRPr="00F64DB7">
        <w:rPr>
          <w:sz w:val="26"/>
          <w:szCs w:val="26"/>
          <w:rPrChange w:id="1104" w:author="Svarova, Tereza" w:date="2020-05-14T09:07:00Z">
            <w:rPr/>
          </w:rPrChange>
        </w:rPr>
        <w:t>, vymezení ploch a koridorů pro veřejnou infrastrukturu včetně stanovení podmínek pro jejich využití</w:t>
      </w:r>
      <w:bookmarkEnd w:id="1101"/>
      <w:bookmarkEnd w:id="1102"/>
    </w:p>
    <w:p w14:paraId="4DA52DEC" w14:textId="3652A7E5" w:rsidR="00877178" w:rsidRPr="009A3DDA" w:rsidRDefault="00E97912">
      <w:pPr>
        <w:pStyle w:val="Nadpis2"/>
        <w:spacing w:before="120" w:after="120"/>
        <w:pPrChange w:id="1105" w:author="Svarova, Tereza" w:date="2020-05-13T16:55:00Z">
          <w:pPr>
            <w:pStyle w:val="Nadpis2"/>
            <w:spacing w:after="0"/>
          </w:pPr>
        </w:pPrChange>
      </w:pPr>
      <w:bookmarkStart w:id="1106" w:name="_Toc532396689"/>
      <w:bookmarkStart w:id="1107" w:name="_Toc40340056"/>
      <w:r w:rsidRPr="009A3DDA">
        <w:t>d</w:t>
      </w:r>
      <w:r w:rsidR="00877178" w:rsidRPr="009A3DDA">
        <w:t>opravní infrastruktura</w:t>
      </w:r>
      <w:bookmarkEnd w:id="1106"/>
      <w:bookmarkEnd w:id="1107"/>
    </w:p>
    <w:p w14:paraId="54DF991D" w14:textId="56E7453C" w:rsidR="00877178" w:rsidRPr="009A3DDA" w:rsidRDefault="00557EE5">
      <w:pPr>
        <w:ind w:left="567"/>
        <w:pPrChange w:id="1108" w:author="Svarova, Tereza" w:date="2020-05-13T17:16:00Z">
          <w:pPr/>
        </w:pPrChange>
      </w:pPr>
      <w:r w:rsidRPr="009A3DDA">
        <w:t xml:space="preserve">Změna č. </w:t>
      </w:r>
      <w:del w:id="1109" w:author="Anna Macurova" w:date="2020-03-20T11:58:00Z">
        <w:r w:rsidRPr="009A3DDA" w:rsidDel="009A3DDA">
          <w:delText xml:space="preserve">1 </w:delText>
        </w:r>
      </w:del>
      <w:ins w:id="1110" w:author="Anna Macurova" w:date="2020-03-20T11:58:00Z">
        <w:r w:rsidR="009A3DDA" w:rsidRPr="009A3DDA">
          <w:rPr>
            <w:rPrChange w:id="1111" w:author="Anna Macurova" w:date="2020-03-20T11:59:00Z">
              <w:rPr>
                <w:highlight w:val="yellow"/>
              </w:rPr>
            </w:rPrChange>
          </w:rPr>
          <w:t>2</w:t>
        </w:r>
        <w:r w:rsidR="009A3DDA" w:rsidRPr="009A3DDA">
          <w:t xml:space="preserve"> </w:t>
        </w:r>
      </w:ins>
      <w:del w:id="1112" w:author="Svarova, Tereza" w:date="2020-05-14T08:24:00Z">
        <w:r w:rsidRPr="009A3DDA" w:rsidDel="00AA739F">
          <w:delText xml:space="preserve">ÚP Květnice </w:delText>
        </w:r>
      </w:del>
      <w:ins w:id="1113" w:author="Svarova, Tereza" w:date="2020-05-14T08:19:00Z">
        <w:r w:rsidR="00152A8F">
          <w:t xml:space="preserve">nemění </w:t>
        </w:r>
      </w:ins>
      <w:r w:rsidRPr="009A3DDA">
        <w:t>koncepci</w:t>
      </w:r>
      <w:r w:rsidR="00877178" w:rsidRPr="009A3DDA">
        <w:t xml:space="preserve"> dopravní infrastruktury</w:t>
      </w:r>
      <w:ins w:id="1114" w:author="Svarova, Tereza" w:date="2020-05-14T08:19:00Z">
        <w:r w:rsidR="00152A8F">
          <w:t>.</w:t>
        </w:r>
      </w:ins>
      <w:del w:id="1115" w:author="Svarova, Tereza" w:date="2020-05-14T08:19:00Z">
        <w:r w:rsidR="00877178" w:rsidRPr="009A3DDA" w:rsidDel="00152A8F">
          <w:delText xml:space="preserve"> </w:delText>
        </w:r>
        <w:r w:rsidRPr="009A3DDA" w:rsidDel="00152A8F">
          <w:delText>nemění.</w:delText>
        </w:r>
      </w:del>
    </w:p>
    <w:p w14:paraId="2101DA55" w14:textId="364747E7" w:rsidR="00877178" w:rsidRPr="009A3DDA" w:rsidRDefault="00E97912">
      <w:pPr>
        <w:pStyle w:val="Nadpis3"/>
        <w:spacing w:before="240" w:after="0"/>
        <w:pPrChange w:id="1116" w:author="Svarova, Tereza" w:date="2020-05-13T17:07:00Z">
          <w:pPr>
            <w:pStyle w:val="Nadpis3"/>
            <w:spacing w:after="0"/>
          </w:pPr>
        </w:pPrChange>
      </w:pPr>
      <w:r w:rsidRPr="009A3DDA">
        <w:t>s</w:t>
      </w:r>
      <w:r w:rsidR="00877178" w:rsidRPr="009A3DDA">
        <w:t>ilniční doprava</w:t>
      </w:r>
    </w:p>
    <w:p w14:paraId="5F21BED3" w14:textId="63EF021C" w:rsidR="00630A8C" w:rsidRPr="009A3DDA" w:rsidRDefault="00630A8C">
      <w:pPr>
        <w:ind w:left="709"/>
        <w:rPr>
          <w:rFonts w:cs="Calibri"/>
        </w:rPr>
        <w:pPrChange w:id="1117" w:author="Svarova, Tereza" w:date="2020-05-13T17:16:00Z">
          <w:pPr/>
        </w:pPrChange>
      </w:pPr>
      <w:del w:id="1118" w:author="Svarova, Tereza" w:date="2020-05-14T08:19:00Z">
        <w:r w:rsidRPr="009A3DDA" w:rsidDel="00152A8F">
          <w:rPr>
            <w:rFonts w:cs="Calibri"/>
          </w:rPr>
          <w:delText xml:space="preserve">Základní koncepce silniční dopravy se změnou č. 1 </w:delText>
        </w:r>
      </w:del>
      <w:ins w:id="1119" w:author="Anna Macurova" w:date="2020-03-20T11:59:00Z">
        <w:del w:id="1120" w:author="Svarova, Tereza" w:date="2020-05-14T08:19:00Z">
          <w:r w:rsidR="009A3DDA" w:rsidDel="00152A8F">
            <w:rPr>
              <w:rFonts w:cs="Calibri"/>
            </w:rPr>
            <w:delText>2</w:delText>
          </w:r>
          <w:r w:rsidR="009A3DDA" w:rsidRPr="009A3DDA" w:rsidDel="00152A8F">
            <w:rPr>
              <w:rFonts w:cs="Calibri"/>
            </w:rPr>
            <w:delText xml:space="preserve"> </w:delText>
          </w:r>
        </w:del>
      </w:ins>
      <w:del w:id="1121" w:author="Svarova, Tereza" w:date="2020-05-14T08:19:00Z">
        <w:r w:rsidRPr="009A3DDA" w:rsidDel="00152A8F">
          <w:rPr>
            <w:rFonts w:cs="Calibri"/>
          </w:rPr>
          <w:delText>ÚP Květnice nemění.</w:delText>
        </w:r>
      </w:del>
      <w:ins w:id="1122" w:author="Svarova, Tereza" w:date="2020-05-14T08:19:00Z">
        <w:r w:rsidR="00152A8F">
          <w:rPr>
            <w:rFonts w:cs="Calibri"/>
          </w:rPr>
          <w:t>Změna č. 2 nemění výro</w:t>
        </w:r>
      </w:ins>
      <w:ins w:id="1123" w:author="Svarova, Tereza" w:date="2020-05-14T08:20:00Z">
        <w:r w:rsidR="00152A8F">
          <w:rPr>
            <w:rFonts w:cs="Calibri"/>
          </w:rPr>
          <w:t>k této podkapitoly.</w:t>
        </w:r>
      </w:ins>
    </w:p>
    <w:p w14:paraId="2CA29D97" w14:textId="6C9ABB17" w:rsidR="00877178" w:rsidRPr="009A3DDA" w:rsidRDefault="00E97912">
      <w:pPr>
        <w:pStyle w:val="Nadpis3"/>
        <w:spacing w:before="240" w:after="0"/>
        <w:pPrChange w:id="1124" w:author="Svarova, Tereza" w:date="2020-05-13T17:07:00Z">
          <w:pPr>
            <w:pStyle w:val="Nadpis3"/>
            <w:spacing w:after="0"/>
          </w:pPr>
        </w:pPrChange>
      </w:pPr>
      <w:r w:rsidRPr="009A3DDA">
        <w:t>p</w:t>
      </w:r>
      <w:r w:rsidR="00877178" w:rsidRPr="009A3DDA">
        <w:t>ěší doprava</w:t>
      </w:r>
    </w:p>
    <w:p w14:paraId="66F6CC72" w14:textId="77777777" w:rsidR="00152A8F" w:rsidRPr="009A3DDA" w:rsidRDefault="00152A8F" w:rsidP="00152A8F">
      <w:pPr>
        <w:ind w:left="709"/>
        <w:rPr>
          <w:ins w:id="1125" w:author="Svarova, Tereza" w:date="2020-05-14T08:20:00Z"/>
          <w:rFonts w:cs="Calibri"/>
        </w:rPr>
      </w:pPr>
      <w:ins w:id="1126" w:author="Svarova, Tereza" w:date="2020-05-14T08:20:00Z">
        <w:r>
          <w:rPr>
            <w:rFonts w:cs="Calibri"/>
          </w:rPr>
          <w:t>Změna č. 2 nemění výrok této podkapitoly.</w:t>
        </w:r>
      </w:ins>
    </w:p>
    <w:p w14:paraId="758463C6" w14:textId="3B452705" w:rsidR="00C35AF1" w:rsidRPr="009A3DDA" w:rsidDel="00152A8F" w:rsidRDefault="00E51107">
      <w:pPr>
        <w:ind w:left="709"/>
        <w:jc w:val="both"/>
        <w:rPr>
          <w:del w:id="1127" w:author="Svarova, Tereza" w:date="2020-05-14T08:20:00Z"/>
          <w:rFonts w:cs="Calibri"/>
        </w:rPr>
        <w:pPrChange w:id="1128" w:author="Svarova, Tereza" w:date="2020-05-13T17:08:00Z">
          <w:pPr>
            <w:jc w:val="both"/>
          </w:pPr>
        </w:pPrChange>
      </w:pPr>
      <w:del w:id="1129" w:author="Svarova, Tereza" w:date="2020-05-14T08:20:00Z">
        <w:r w:rsidRPr="009A3DDA" w:rsidDel="00152A8F">
          <w:rPr>
            <w:rFonts w:cs="Calibri"/>
          </w:rPr>
          <w:delText xml:space="preserve">Koncepce pěší dopravy se změnou č. 1 </w:delText>
        </w:r>
      </w:del>
      <w:ins w:id="1130" w:author="Anna Macurova" w:date="2020-03-20T11:59:00Z">
        <w:del w:id="1131" w:author="Svarova, Tereza" w:date="2020-05-14T08:20:00Z">
          <w:r w:rsidR="009A3DDA" w:rsidDel="00152A8F">
            <w:rPr>
              <w:rFonts w:cs="Calibri"/>
            </w:rPr>
            <w:delText>2</w:delText>
          </w:r>
          <w:r w:rsidR="009A3DDA" w:rsidRPr="009A3DDA" w:rsidDel="00152A8F">
            <w:rPr>
              <w:rFonts w:cs="Calibri"/>
            </w:rPr>
            <w:delText xml:space="preserve"> </w:delText>
          </w:r>
        </w:del>
      </w:ins>
      <w:del w:id="1132" w:author="Svarova, Tereza" w:date="2020-05-14T08:20:00Z">
        <w:r w:rsidRPr="009A3DDA" w:rsidDel="00152A8F">
          <w:rPr>
            <w:rFonts w:cs="Calibri"/>
          </w:rPr>
          <w:delText>nemění.</w:delText>
        </w:r>
      </w:del>
    </w:p>
    <w:p w14:paraId="72F48C6D" w14:textId="33B6CB8B" w:rsidR="00E51107" w:rsidRPr="009A3DDA" w:rsidRDefault="00E97912">
      <w:pPr>
        <w:pStyle w:val="Nadpis3"/>
        <w:spacing w:before="240" w:after="0"/>
        <w:pPrChange w:id="1133" w:author="Svarova, Tereza" w:date="2020-05-13T17:07:00Z">
          <w:pPr>
            <w:pStyle w:val="Nadpis3"/>
            <w:spacing w:after="0"/>
          </w:pPr>
        </w:pPrChange>
      </w:pPr>
      <w:r w:rsidRPr="009A3DDA">
        <w:t>c</w:t>
      </w:r>
      <w:r w:rsidR="00877178" w:rsidRPr="009A3DDA">
        <w:t>yklistická doprava</w:t>
      </w:r>
    </w:p>
    <w:p w14:paraId="049BDD43" w14:textId="77777777" w:rsidR="00152A8F" w:rsidRPr="009A3DDA" w:rsidRDefault="00152A8F" w:rsidP="00152A8F">
      <w:pPr>
        <w:ind w:left="709"/>
        <w:rPr>
          <w:ins w:id="1134" w:author="Svarova, Tereza" w:date="2020-05-14T08:20:00Z"/>
          <w:rFonts w:cs="Calibri"/>
        </w:rPr>
      </w:pPr>
      <w:ins w:id="1135" w:author="Svarova, Tereza" w:date="2020-05-14T08:20:00Z">
        <w:r>
          <w:rPr>
            <w:rFonts w:cs="Calibri"/>
          </w:rPr>
          <w:t>Změna č. 2 nemění výrok této podkapitoly.</w:t>
        </w:r>
      </w:ins>
    </w:p>
    <w:p w14:paraId="2ABC2836" w14:textId="1B82D115" w:rsidR="00E51107" w:rsidRPr="009A3DDA" w:rsidDel="00152A8F" w:rsidRDefault="00E51107">
      <w:pPr>
        <w:ind w:left="709"/>
        <w:rPr>
          <w:del w:id="1136" w:author="Svarova, Tereza" w:date="2020-05-14T08:20:00Z"/>
          <w:rFonts w:cs="Calibri"/>
        </w:rPr>
        <w:pPrChange w:id="1137" w:author="Svarova, Tereza" w:date="2020-05-13T17:08:00Z">
          <w:pPr/>
        </w:pPrChange>
      </w:pPr>
      <w:del w:id="1138" w:author="Svarova, Tereza" w:date="2020-05-14T08:20:00Z">
        <w:r w:rsidRPr="009A3DDA" w:rsidDel="00152A8F">
          <w:rPr>
            <w:rFonts w:cs="Calibri"/>
          </w:rPr>
          <w:delText xml:space="preserve">Koncepce cyklistické dopravy se změnou č. 1 </w:delText>
        </w:r>
      </w:del>
      <w:ins w:id="1139" w:author="Anna Macurova" w:date="2020-03-20T11:59:00Z">
        <w:del w:id="1140" w:author="Svarova, Tereza" w:date="2020-05-14T08:20:00Z">
          <w:r w:rsidR="009A3DDA" w:rsidDel="00152A8F">
            <w:rPr>
              <w:rFonts w:cs="Calibri"/>
            </w:rPr>
            <w:delText>2</w:delText>
          </w:r>
          <w:r w:rsidR="009A3DDA" w:rsidRPr="009A3DDA" w:rsidDel="00152A8F">
            <w:rPr>
              <w:rFonts w:cs="Calibri"/>
            </w:rPr>
            <w:delText xml:space="preserve"> </w:delText>
          </w:r>
        </w:del>
      </w:ins>
      <w:del w:id="1141" w:author="Svarova, Tereza" w:date="2020-05-14T08:20:00Z">
        <w:r w:rsidRPr="009A3DDA" w:rsidDel="00152A8F">
          <w:rPr>
            <w:rFonts w:cs="Calibri"/>
          </w:rPr>
          <w:delText>ÚP nemění</w:delText>
        </w:r>
        <w:r w:rsidR="00684DD2" w:rsidRPr="009A3DDA" w:rsidDel="00152A8F">
          <w:rPr>
            <w:rFonts w:cs="Calibri"/>
          </w:rPr>
          <w:delText>.</w:delText>
        </w:r>
      </w:del>
    </w:p>
    <w:p w14:paraId="0F5F67C7" w14:textId="2F9EEC1A" w:rsidR="00877178" w:rsidRPr="009A3DDA" w:rsidRDefault="00E97912">
      <w:pPr>
        <w:pStyle w:val="Nadpis3"/>
        <w:spacing w:before="240" w:after="0"/>
        <w:pPrChange w:id="1142" w:author="Svarova, Tereza" w:date="2020-05-13T17:07:00Z">
          <w:pPr>
            <w:pStyle w:val="Nadpis3"/>
            <w:spacing w:after="0"/>
          </w:pPr>
        </w:pPrChange>
      </w:pPr>
      <w:r w:rsidRPr="009A3DDA">
        <w:t>d</w:t>
      </w:r>
      <w:r w:rsidR="00877178" w:rsidRPr="009A3DDA">
        <w:t>oprava v klidu</w:t>
      </w:r>
    </w:p>
    <w:p w14:paraId="4FB342AD" w14:textId="77777777" w:rsidR="00152A8F" w:rsidRPr="009A3DDA" w:rsidRDefault="00152A8F" w:rsidP="00152A8F">
      <w:pPr>
        <w:ind w:left="709"/>
        <w:rPr>
          <w:ins w:id="1143" w:author="Svarova, Tereza" w:date="2020-05-14T08:20:00Z"/>
          <w:rFonts w:cs="Calibri"/>
        </w:rPr>
      </w:pPr>
      <w:ins w:id="1144" w:author="Svarova, Tereza" w:date="2020-05-14T08:20:00Z">
        <w:r>
          <w:rPr>
            <w:rFonts w:cs="Calibri"/>
          </w:rPr>
          <w:t>Změna č. 2 nemění výrok této podkapitoly.</w:t>
        </w:r>
      </w:ins>
    </w:p>
    <w:p w14:paraId="5A1CEDB2" w14:textId="47457C02" w:rsidR="00877178" w:rsidRPr="009A3DDA" w:rsidDel="00152A8F" w:rsidRDefault="00684DD2">
      <w:pPr>
        <w:ind w:left="709"/>
        <w:jc w:val="both"/>
        <w:rPr>
          <w:del w:id="1145" w:author="Svarova, Tereza" w:date="2020-05-14T08:20:00Z"/>
          <w:rFonts w:cs="Calibri"/>
        </w:rPr>
        <w:pPrChange w:id="1146" w:author="Svarova, Tereza" w:date="2020-05-13T17:08:00Z">
          <w:pPr>
            <w:spacing w:before="120"/>
            <w:jc w:val="both"/>
          </w:pPr>
        </w:pPrChange>
      </w:pPr>
      <w:del w:id="1147" w:author="Svarova, Tereza" w:date="2020-05-14T08:20:00Z">
        <w:r w:rsidRPr="009A3DDA" w:rsidDel="00152A8F">
          <w:rPr>
            <w:rFonts w:cs="Calibri"/>
          </w:rPr>
          <w:delText xml:space="preserve">Koncepce dopravy v klidu se změnou č. 1 </w:delText>
        </w:r>
      </w:del>
      <w:ins w:id="1148" w:author="Anna Macurova" w:date="2020-03-20T11:59:00Z">
        <w:del w:id="1149" w:author="Svarova, Tereza" w:date="2020-05-14T08:20:00Z">
          <w:r w:rsidR="009A3DDA" w:rsidDel="00152A8F">
            <w:rPr>
              <w:rFonts w:cs="Calibri"/>
            </w:rPr>
            <w:delText>2</w:delText>
          </w:r>
          <w:r w:rsidR="009A3DDA" w:rsidRPr="009A3DDA" w:rsidDel="00152A8F">
            <w:rPr>
              <w:rFonts w:cs="Calibri"/>
            </w:rPr>
            <w:delText xml:space="preserve"> </w:delText>
          </w:r>
        </w:del>
      </w:ins>
      <w:del w:id="1150" w:author="Svarova, Tereza" w:date="2020-05-14T08:20:00Z">
        <w:r w:rsidRPr="009A3DDA" w:rsidDel="00152A8F">
          <w:rPr>
            <w:rFonts w:cs="Calibri"/>
          </w:rPr>
          <w:delText>ÚP nemění</w:delText>
        </w:r>
        <w:r w:rsidR="00C35AF1" w:rsidRPr="009A3DDA" w:rsidDel="00152A8F">
          <w:rPr>
            <w:rFonts w:cs="Calibri"/>
          </w:rPr>
          <w:delText>.</w:delText>
        </w:r>
      </w:del>
    </w:p>
    <w:p w14:paraId="22D7AC8B" w14:textId="0F096459" w:rsidR="00877178" w:rsidRPr="009A3DDA" w:rsidRDefault="00877178">
      <w:pPr>
        <w:pStyle w:val="Nadpis3"/>
        <w:spacing w:before="240" w:after="0"/>
        <w:pPrChange w:id="1151" w:author="Svarova, Tereza" w:date="2020-05-13T17:07:00Z">
          <w:pPr>
            <w:pStyle w:val="Nadpis3"/>
            <w:spacing w:after="0"/>
          </w:pPr>
        </w:pPrChange>
      </w:pPr>
      <w:r w:rsidRPr="009A3DDA">
        <w:t xml:space="preserve"> </w:t>
      </w:r>
      <w:r w:rsidR="00E97912" w:rsidRPr="009A3DDA">
        <w:t>d</w:t>
      </w:r>
      <w:r w:rsidRPr="009A3DDA">
        <w:t>opravní zařízení</w:t>
      </w:r>
    </w:p>
    <w:p w14:paraId="47031308" w14:textId="59D5E826" w:rsidR="00877178" w:rsidRPr="009A3DDA" w:rsidRDefault="00152A8F">
      <w:pPr>
        <w:ind w:left="709"/>
        <w:rPr>
          <w:rFonts w:cs="Calibri"/>
        </w:rPr>
        <w:pPrChange w:id="1152" w:author="Svarova, Tereza" w:date="2020-05-14T08:20:00Z">
          <w:pPr>
            <w:spacing w:before="120"/>
            <w:jc w:val="both"/>
          </w:pPr>
        </w:pPrChange>
      </w:pPr>
      <w:ins w:id="1153" w:author="Svarova, Tereza" w:date="2020-05-14T08:20:00Z">
        <w:r>
          <w:rPr>
            <w:rFonts w:cs="Calibri"/>
          </w:rPr>
          <w:t>Změna č. 2 nemění výrok této podkapitoly.</w:t>
        </w:r>
      </w:ins>
      <w:del w:id="1154" w:author="Svarova, Tereza" w:date="2020-05-14T08:20:00Z">
        <w:r w:rsidR="00684DD2" w:rsidRPr="009A3DDA" w:rsidDel="00152A8F">
          <w:rPr>
            <w:rFonts w:cs="Calibri"/>
          </w:rPr>
          <w:delText xml:space="preserve">Změna č. 1 </w:delText>
        </w:r>
      </w:del>
      <w:ins w:id="1155" w:author="Anna Macurova" w:date="2020-03-20T11:59:00Z">
        <w:del w:id="1156" w:author="Svarova, Tereza" w:date="2020-05-14T08:20:00Z">
          <w:r w:rsidR="009A3DDA" w:rsidDel="00152A8F">
            <w:rPr>
              <w:rFonts w:cs="Calibri"/>
            </w:rPr>
            <w:delText>2</w:delText>
          </w:r>
          <w:r w:rsidR="009A3DDA" w:rsidRPr="009A3DDA" w:rsidDel="00152A8F">
            <w:rPr>
              <w:rFonts w:cs="Calibri"/>
            </w:rPr>
            <w:delText xml:space="preserve"> </w:delText>
          </w:r>
        </w:del>
      </w:ins>
      <w:del w:id="1157" w:author="Svarova, Tereza" w:date="2020-05-14T08:20:00Z">
        <w:r w:rsidR="00684DD2" w:rsidRPr="009A3DDA" w:rsidDel="00152A8F">
          <w:rPr>
            <w:rFonts w:cs="Calibri"/>
          </w:rPr>
          <w:delText>ÚP</w:delText>
        </w:r>
        <w:r w:rsidR="00877178" w:rsidRPr="009A3DDA" w:rsidDel="00152A8F">
          <w:rPr>
            <w:rFonts w:cs="Calibri"/>
          </w:rPr>
          <w:delText xml:space="preserve"> nevymezuje nové plochy pro dopravní zařízení.</w:delText>
        </w:r>
      </w:del>
    </w:p>
    <w:p w14:paraId="5BFDFF22" w14:textId="151FD49B" w:rsidR="00877178" w:rsidRPr="009A3DDA" w:rsidRDefault="00E97912">
      <w:pPr>
        <w:pStyle w:val="Nadpis3"/>
        <w:spacing w:before="240" w:after="0"/>
        <w:pPrChange w:id="1158" w:author="Svarova, Tereza" w:date="2020-05-13T17:07:00Z">
          <w:pPr>
            <w:pStyle w:val="Nadpis3"/>
            <w:spacing w:after="0"/>
          </w:pPr>
        </w:pPrChange>
      </w:pPr>
      <w:r w:rsidRPr="009A3DDA">
        <w:t>v</w:t>
      </w:r>
      <w:r w:rsidR="00877178" w:rsidRPr="009A3DDA">
        <w:t>eřejná doprava</w:t>
      </w:r>
    </w:p>
    <w:p w14:paraId="1CAF9047" w14:textId="77777777" w:rsidR="00152A8F" w:rsidRPr="009A3DDA" w:rsidRDefault="00152A8F" w:rsidP="00152A8F">
      <w:pPr>
        <w:ind w:left="709"/>
        <w:rPr>
          <w:ins w:id="1159" w:author="Svarova, Tereza" w:date="2020-05-14T08:20:00Z"/>
          <w:rFonts w:cs="Calibri"/>
        </w:rPr>
      </w:pPr>
      <w:ins w:id="1160" w:author="Svarova, Tereza" w:date="2020-05-14T08:20:00Z">
        <w:r>
          <w:rPr>
            <w:rFonts w:cs="Calibri"/>
          </w:rPr>
          <w:t>Změna č. 2 nemění výrok této podkapitoly.</w:t>
        </w:r>
      </w:ins>
    </w:p>
    <w:p w14:paraId="3A31A467" w14:textId="03A2EECB" w:rsidR="00B56C3C" w:rsidRPr="009A3DDA" w:rsidDel="00152A8F" w:rsidRDefault="00877178">
      <w:pPr>
        <w:spacing w:after="240"/>
        <w:ind w:left="709"/>
        <w:jc w:val="both"/>
        <w:rPr>
          <w:del w:id="1161" w:author="Svarova, Tereza" w:date="2020-05-14T08:20:00Z"/>
          <w:rFonts w:cs="Calibri"/>
        </w:rPr>
        <w:pPrChange w:id="1162" w:author="Svarova, Tereza" w:date="2020-05-13T17:08:00Z">
          <w:pPr>
            <w:spacing w:before="120"/>
            <w:jc w:val="both"/>
          </w:pPr>
        </w:pPrChange>
      </w:pPr>
      <w:del w:id="1163" w:author="Svarova, Tereza" w:date="2020-05-14T08:20:00Z">
        <w:r w:rsidRPr="009A3DDA" w:rsidDel="00152A8F">
          <w:rPr>
            <w:rFonts w:cs="Calibri"/>
          </w:rPr>
          <w:delText xml:space="preserve">Stávající systém veřejné dopravy </w:delText>
        </w:r>
        <w:r w:rsidR="00684DD2" w:rsidRPr="009A3DDA" w:rsidDel="00152A8F">
          <w:rPr>
            <w:rFonts w:cs="Calibri"/>
          </w:rPr>
          <w:delText xml:space="preserve">se změnou č. 1 </w:delText>
        </w:r>
      </w:del>
      <w:ins w:id="1164" w:author="Anna Macurova" w:date="2020-03-20T11:59:00Z">
        <w:del w:id="1165" w:author="Svarova, Tereza" w:date="2020-05-14T08:20:00Z">
          <w:r w:rsidR="009A3DDA" w:rsidDel="00152A8F">
            <w:rPr>
              <w:rFonts w:cs="Calibri"/>
            </w:rPr>
            <w:delText>2</w:delText>
          </w:r>
          <w:r w:rsidR="009A3DDA" w:rsidRPr="009A3DDA" w:rsidDel="00152A8F">
            <w:rPr>
              <w:rFonts w:cs="Calibri"/>
            </w:rPr>
            <w:delText xml:space="preserve"> </w:delText>
          </w:r>
        </w:del>
      </w:ins>
      <w:del w:id="1166" w:author="Svarova, Tereza" w:date="2020-05-14T08:20:00Z">
        <w:r w:rsidR="00684DD2" w:rsidRPr="009A3DDA" w:rsidDel="00152A8F">
          <w:rPr>
            <w:rFonts w:cs="Calibri"/>
          </w:rPr>
          <w:delText>ÚP nemění</w:delText>
        </w:r>
        <w:r w:rsidRPr="009A3DDA" w:rsidDel="00152A8F">
          <w:rPr>
            <w:rFonts w:cs="Calibri"/>
          </w:rPr>
          <w:delText>.</w:delText>
        </w:r>
        <w:bookmarkStart w:id="1167" w:name="_Toc40339835"/>
        <w:bookmarkStart w:id="1168" w:name="_Toc40340057"/>
        <w:bookmarkEnd w:id="1167"/>
        <w:bookmarkEnd w:id="1168"/>
      </w:del>
    </w:p>
    <w:p w14:paraId="1D7CD039" w14:textId="650FBD7C" w:rsidR="00877178" w:rsidRPr="009A3DDA" w:rsidRDefault="00E97912">
      <w:pPr>
        <w:pStyle w:val="Nadpis2"/>
        <w:spacing w:before="120" w:after="120"/>
        <w:pPrChange w:id="1169" w:author="Svarova, Tereza" w:date="2020-05-13T16:55:00Z">
          <w:pPr>
            <w:pStyle w:val="Nadpis2"/>
          </w:pPr>
        </w:pPrChange>
      </w:pPr>
      <w:bookmarkStart w:id="1170" w:name="_Toc532396690"/>
      <w:bookmarkStart w:id="1171" w:name="_Toc40340058"/>
      <w:r w:rsidRPr="009A3DDA">
        <w:t>t</w:t>
      </w:r>
      <w:r w:rsidR="00877178" w:rsidRPr="009A3DDA">
        <w:t>echnická infrastruktura</w:t>
      </w:r>
      <w:bookmarkEnd w:id="1170"/>
      <w:bookmarkEnd w:id="1171"/>
    </w:p>
    <w:p w14:paraId="7C68FCFF" w14:textId="0FA8B9A9" w:rsidR="005A014C" w:rsidRDefault="00557EE5">
      <w:pPr>
        <w:ind w:left="709"/>
        <w:jc w:val="both"/>
        <w:rPr>
          <w:rFonts w:cs="Calibri"/>
          <w:bCs/>
        </w:rPr>
        <w:pPrChange w:id="1172" w:author="Svarova, Tereza" w:date="2020-05-13T17:08:00Z">
          <w:pPr>
            <w:jc w:val="both"/>
          </w:pPr>
        </w:pPrChange>
      </w:pPr>
      <w:r w:rsidRPr="009A3DDA">
        <w:rPr>
          <w:rFonts w:cs="Calibri"/>
          <w:bCs/>
        </w:rPr>
        <w:t xml:space="preserve">Změna č. </w:t>
      </w:r>
      <w:del w:id="1173" w:author="Anna Macurova" w:date="2020-03-20T11:59:00Z">
        <w:r w:rsidRPr="009A3DDA" w:rsidDel="009A3DDA">
          <w:rPr>
            <w:rFonts w:cs="Calibri"/>
            <w:bCs/>
          </w:rPr>
          <w:delText xml:space="preserve">1 </w:delText>
        </w:r>
      </w:del>
      <w:ins w:id="1174" w:author="Anna Macurova" w:date="2020-03-20T11:59:00Z">
        <w:r w:rsidR="009A3DDA">
          <w:rPr>
            <w:rFonts w:cs="Calibri"/>
            <w:bCs/>
          </w:rPr>
          <w:t>2</w:t>
        </w:r>
        <w:r w:rsidR="009A3DDA" w:rsidRPr="009A3DDA">
          <w:rPr>
            <w:rFonts w:cs="Calibri"/>
            <w:bCs/>
          </w:rPr>
          <w:t xml:space="preserve"> </w:t>
        </w:r>
      </w:ins>
      <w:del w:id="1175" w:author="Svarova, Tereza" w:date="2020-05-14T08:24:00Z">
        <w:r w:rsidRPr="009A3DDA" w:rsidDel="00AA739F">
          <w:rPr>
            <w:rFonts w:cs="Calibri"/>
            <w:bCs/>
          </w:rPr>
          <w:delText xml:space="preserve">ÚP Květnice </w:delText>
        </w:r>
      </w:del>
      <w:ins w:id="1176" w:author="Svarova, Tereza" w:date="2020-05-14T08:20:00Z">
        <w:r w:rsidR="00152A8F" w:rsidRPr="009A3DDA">
          <w:rPr>
            <w:rFonts w:cs="Calibri"/>
            <w:bCs/>
          </w:rPr>
          <w:t>nemění</w:t>
        </w:r>
        <w:r w:rsidR="00152A8F">
          <w:rPr>
            <w:rFonts w:cs="Calibri"/>
            <w:bCs/>
          </w:rPr>
          <w:t xml:space="preserve"> </w:t>
        </w:r>
      </w:ins>
      <w:r w:rsidRPr="009A3DDA">
        <w:rPr>
          <w:rFonts w:cs="Calibri"/>
          <w:bCs/>
        </w:rPr>
        <w:t>koncepci technické infrastruktury</w:t>
      </w:r>
      <w:ins w:id="1177" w:author="Svarova, Tereza" w:date="2020-05-14T08:20:00Z">
        <w:r w:rsidR="00152A8F">
          <w:rPr>
            <w:rFonts w:cs="Calibri"/>
            <w:bCs/>
          </w:rPr>
          <w:t>.</w:t>
        </w:r>
      </w:ins>
      <w:del w:id="1178" w:author="Svarova, Tereza" w:date="2020-05-14T08:20:00Z">
        <w:r w:rsidRPr="009A3DDA" w:rsidDel="00152A8F">
          <w:rPr>
            <w:rFonts w:cs="Calibri"/>
            <w:bCs/>
          </w:rPr>
          <w:delText xml:space="preserve"> nemění</w:delText>
        </w:r>
      </w:del>
    </w:p>
    <w:p w14:paraId="2E009A9C" w14:textId="15293B3B" w:rsidR="00877178" w:rsidRPr="005A014C" w:rsidRDefault="00E97912">
      <w:pPr>
        <w:pStyle w:val="Nadpis3"/>
        <w:spacing w:before="240"/>
        <w:rPr>
          <w:bCs/>
        </w:rPr>
        <w:pPrChange w:id="1179" w:author="Svarova, Tereza" w:date="2020-05-13T17:08:00Z">
          <w:pPr>
            <w:pStyle w:val="Nadpis3"/>
          </w:pPr>
        </w:pPrChange>
      </w:pPr>
      <w:r w:rsidRPr="009A3DDA">
        <w:t>v</w:t>
      </w:r>
      <w:r w:rsidR="00877178" w:rsidRPr="009A3DDA">
        <w:t>odní hospodářství</w:t>
      </w:r>
    </w:p>
    <w:p w14:paraId="68381D60" w14:textId="35583E5F" w:rsidR="00877178" w:rsidRPr="001F20EF" w:rsidRDefault="00877178">
      <w:pPr>
        <w:pStyle w:val="Nadpis4"/>
        <w:pPrChange w:id="1180" w:author="Anna Macurova" w:date="2020-03-24T11:50:00Z">
          <w:pPr>
            <w:pStyle w:val="Nadpis4"/>
            <w:ind w:left="284"/>
          </w:pPr>
        </w:pPrChange>
      </w:pPr>
      <w:r w:rsidRPr="001F20EF">
        <w:t>Zásobování vodou</w:t>
      </w:r>
      <w:del w:id="1181" w:author="Anna Macurova" w:date="2020-03-24T11:49:00Z">
        <w:r w:rsidRPr="001F20EF" w:rsidDel="004C1E18">
          <w:delText xml:space="preserve"> </w:delText>
        </w:r>
      </w:del>
    </w:p>
    <w:p w14:paraId="4BCBC963" w14:textId="325F6879" w:rsidR="00161161" w:rsidDel="004C1E18" w:rsidRDefault="00161161">
      <w:pPr>
        <w:ind w:left="709"/>
        <w:rPr>
          <w:del w:id="1182" w:author="Anna Macurova" w:date="2020-03-24T11:48:00Z"/>
          <w:rFonts w:cs="Calibri"/>
        </w:rPr>
        <w:pPrChange w:id="1183" w:author="Svarova, Tereza" w:date="2020-05-13T17:06:00Z">
          <w:pPr/>
        </w:pPrChange>
      </w:pPr>
      <w:del w:id="1184" w:author="Anna Macurova" w:date="2020-03-24T11:48:00Z">
        <w:r w:rsidRPr="001F20EF" w:rsidDel="004C1E18">
          <w:rPr>
            <w:rFonts w:cs="Calibri"/>
          </w:rPr>
          <w:delText>Změna č.</w:delText>
        </w:r>
      </w:del>
      <w:del w:id="1185" w:author="Anna Macurova" w:date="2020-03-20T11:59:00Z">
        <w:r w:rsidRPr="009A57BA" w:rsidDel="009A3DDA">
          <w:rPr>
            <w:rFonts w:cs="Calibri"/>
          </w:rPr>
          <w:delText xml:space="preserve"> 1</w:delText>
        </w:r>
      </w:del>
      <w:del w:id="1186" w:author="Anna Macurova" w:date="2020-03-24T11:48:00Z">
        <w:r w:rsidRPr="009A3DDA" w:rsidDel="004C1E18">
          <w:rPr>
            <w:rFonts w:cs="Calibri"/>
          </w:rPr>
          <w:delText xml:space="preserve"> ÚP nemění základní koncepci zásobování vodou</w:delText>
        </w:r>
      </w:del>
    </w:p>
    <w:p w14:paraId="7BCE7213" w14:textId="77777777" w:rsidR="00152A8F" w:rsidRPr="009A3DDA" w:rsidRDefault="00152A8F" w:rsidP="00152A8F">
      <w:pPr>
        <w:ind w:left="709"/>
        <w:rPr>
          <w:ins w:id="1187" w:author="Svarova, Tereza" w:date="2020-05-14T08:21:00Z"/>
          <w:rFonts w:cs="Calibri"/>
        </w:rPr>
      </w:pPr>
      <w:ins w:id="1188" w:author="Svarova, Tereza" w:date="2020-05-14T08:21:00Z">
        <w:r>
          <w:rPr>
            <w:rFonts w:cs="Calibri"/>
          </w:rPr>
          <w:t>Změna č. 2 nemění výrok této podkapitoly.</w:t>
        </w:r>
      </w:ins>
    </w:p>
    <w:p w14:paraId="63F9A8D0" w14:textId="39FB3984" w:rsidR="00877178" w:rsidDel="00152A8F" w:rsidRDefault="00152A8F">
      <w:pPr>
        <w:ind w:left="709"/>
        <w:rPr>
          <w:del w:id="1189" w:author="Svarova, Tereza" w:date="2020-05-14T08:21:00Z"/>
        </w:rPr>
        <w:pPrChange w:id="1190" w:author="Svarova, Tereza" w:date="2020-05-13T17:06:00Z">
          <w:pPr/>
        </w:pPrChange>
      </w:pPr>
      <w:ins w:id="1191" w:author="Svarova, Tereza" w:date="2020-05-14T08:21:00Z">
        <w:r w:rsidRPr="009A3DDA" w:rsidDel="00152A8F">
          <w:t xml:space="preserve"> </w:t>
        </w:r>
      </w:ins>
      <w:del w:id="1192" w:author="Svarova, Tereza" w:date="2020-05-14T08:21:00Z">
        <w:r w:rsidR="000D1183" w:rsidRPr="009A3DDA" w:rsidDel="00152A8F">
          <w:delText xml:space="preserve">Změna č. 1 </w:delText>
        </w:r>
      </w:del>
      <w:ins w:id="1193" w:author="Anna Macurova" w:date="2020-03-20T11:59:00Z">
        <w:del w:id="1194" w:author="Svarova, Tereza" w:date="2020-05-14T08:21:00Z">
          <w:r w:rsidR="009A3DDA" w:rsidDel="00152A8F">
            <w:delText>2</w:delText>
          </w:r>
          <w:r w:rsidR="009A3DDA" w:rsidRPr="009A3DDA" w:rsidDel="00152A8F">
            <w:delText xml:space="preserve"> </w:delText>
          </w:r>
        </w:del>
      </w:ins>
      <w:del w:id="1195" w:author="Svarova, Tereza" w:date="2020-05-14T08:21:00Z">
        <w:r w:rsidR="000D1183" w:rsidRPr="009A3DDA" w:rsidDel="00152A8F">
          <w:delText xml:space="preserve">ÚP </w:delText>
        </w:r>
      </w:del>
      <w:ins w:id="1196" w:author="Anna Macurova" w:date="2020-03-20T12:00:00Z">
        <w:del w:id="1197" w:author="Svarova, Tereza" w:date="2020-05-14T08:21:00Z">
          <w:r w:rsidR="009A3DDA" w:rsidRPr="009A3DDA" w:rsidDel="00152A8F">
            <w:delText>nemění základní koncepci zásobování vodou</w:delText>
          </w:r>
        </w:del>
        <w:del w:id="1198" w:author="Svarova, Tereza" w:date="2020-05-13T16:59:00Z">
          <w:r w:rsidR="009A3DDA" w:rsidRPr="009A3DDA" w:rsidDel="00913FED">
            <w:delText xml:space="preserve"> </w:delText>
          </w:r>
        </w:del>
      </w:ins>
      <w:del w:id="1199" w:author="Svarova, Tereza" w:date="2020-05-14T08:21:00Z">
        <w:r w:rsidR="00161161" w:rsidRPr="009A3DDA" w:rsidDel="00152A8F">
          <w:delText>mění odstavec b) v kapitole d.2.1.1 Zásobování vodou následovně:</w:delText>
        </w:r>
      </w:del>
    </w:p>
    <w:p w14:paraId="642498DA" w14:textId="6BDF97C6" w:rsidR="004C1E18" w:rsidRPr="00691B4A" w:rsidDel="00152A8F" w:rsidRDefault="004C1E18">
      <w:pPr>
        <w:ind w:left="709"/>
        <w:rPr>
          <w:ins w:id="1200" w:author="Anna Macurova" w:date="2020-03-24T11:48:00Z"/>
          <w:del w:id="1201" w:author="Svarova, Tereza" w:date="2020-05-14T08:21:00Z"/>
        </w:rPr>
        <w:pPrChange w:id="1202" w:author="Svarova, Tereza" w:date="2020-05-13T17:06:00Z">
          <w:pPr>
            <w:numPr>
              <w:numId w:val="6"/>
            </w:numPr>
            <w:tabs>
              <w:tab w:val="num" w:pos="360"/>
              <w:tab w:val="num" w:pos="720"/>
            </w:tabs>
            <w:spacing w:before="120"/>
            <w:ind w:left="993" w:hanging="360"/>
            <w:jc w:val="both"/>
          </w:pPr>
        </w:pPrChange>
      </w:pPr>
    </w:p>
    <w:p w14:paraId="7BCE2932" w14:textId="38E2DA98" w:rsidR="00845C1C" w:rsidRPr="009A3DDA" w:rsidDel="009A3DDA" w:rsidRDefault="00187AB3" w:rsidP="00CA7034">
      <w:pPr>
        <w:numPr>
          <w:ilvl w:val="0"/>
          <w:numId w:val="6"/>
        </w:numPr>
        <w:tabs>
          <w:tab w:val="clear" w:pos="720"/>
          <w:tab w:val="num" w:pos="360"/>
        </w:tabs>
        <w:spacing w:before="120"/>
        <w:ind w:left="993"/>
        <w:jc w:val="both"/>
        <w:rPr>
          <w:del w:id="1203" w:author="Anna Macurova" w:date="2020-03-20T12:00:00Z"/>
          <w:rFonts w:cs="Calibri"/>
        </w:rPr>
      </w:pPr>
      <w:del w:id="1204" w:author="Anna Macurova" w:date="2020-03-20T12:00:00Z">
        <w:r w:rsidRPr="009A3DDA" w:rsidDel="009A3DDA">
          <w:rPr>
            <w:rFonts w:cs="Calibri"/>
          </w:rPr>
          <w:delText>„</w:delText>
        </w:r>
        <w:r w:rsidR="000D1183" w:rsidRPr="001F20EF" w:rsidDel="009A3DDA">
          <w:rPr>
            <w:rFonts w:cs="Calibri"/>
          </w:rPr>
          <w:delText>V případě</w:delText>
        </w:r>
        <w:r w:rsidR="00684DD2" w:rsidRPr="001F20EF" w:rsidDel="009A3DDA">
          <w:rPr>
            <w:rFonts w:cs="Calibri"/>
          </w:rPr>
          <w:delText>,</w:delText>
        </w:r>
        <w:r w:rsidR="000D1183" w:rsidRPr="001F20EF" w:rsidDel="009A3DDA">
          <w:rPr>
            <w:rFonts w:cs="Calibri"/>
          </w:rPr>
          <w:delText xml:space="preserve"> že nepůjde zajistit dostatečná kapacita vody z jiného zdroje, </w:delText>
        </w:r>
        <w:r w:rsidR="002C128B" w:rsidRPr="009A57BA" w:rsidDel="009A3DDA">
          <w:rPr>
            <w:rFonts w:cs="Calibri"/>
          </w:rPr>
          <w:delText>ÚP</w:delText>
        </w:r>
        <w:r w:rsidR="00684DD2" w:rsidRPr="009A57BA" w:rsidDel="009A3DDA">
          <w:rPr>
            <w:rFonts w:cs="Calibri"/>
          </w:rPr>
          <w:delText xml:space="preserve"> navrhuje</w:delText>
        </w:r>
        <w:r w:rsidR="00845C1C" w:rsidRPr="009A57BA" w:rsidDel="009A3DDA">
          <w:rPr>
            <w:rFonts w:cs="Calibri"/>
          </w:rPr>
          <w:delText xml:space="preserve"> </w:delText>
        </w:r>
        <w:r w:rsidR="00B75E2C" w:rsidRPr="00C97CEE" w:rsidDel="009A3DDA">
          <w:rPr>
            <w:rFonts w:cs="Calibri"/>
          </w:rPr>
          <w:delText>vybudování</w:delText>
        </w:r>
        <w:r w:rsidR="00845C1C" w:rsidRPr="00C97CEE" w:rsidDel="009A3DDA">
          <w:rPr>
            <w:rFonts w:cs="Calibri"/>
          </w:rPr>
          <w:delText xml:space="preserve"> nového vodojemu Květnice</w:delText>
        </w:r>
        <w:r w:rsidR="00B75E2C" w:rsidRPr="00C97CEE" w:rsidDel="009A3DDA">
          <w:rPr>
            <w:rFonts w:cs="Calibri"/>
          </w:rPr>
          <w:delText xml:space="preserve"> libovolně v ploše Z09 s</w:delText>
        </w:r>
        <w:r w:rsidR="000D1183" w:rsidRPr="00C97CEE" w:rsidDel="009A3DDA">
          <w:rPr>
            <w:rFonts w:cs="Calibri"/>
          </w:rPr>
          <w:delText> </w:delText>
        </w:r>
        <w:r w:rsidR="00B75E2C" w:rsidRPr="009A3DDA" w:rsidDel="009A3DDA">
          <w:rPr>
            <w:rFonts w:cs="Calibri"/>
          </w:rPr>
          <w:delText>upřesněním</w:delText>
        </w:r>
        <w:r w:rsidR="000D1183" w:rsidRPr="009A3DDA" w:rsidDel="009A3DDA">
          <w:rPr>
            <w:rFonts w:cs="Calibri"/>
          </w:rPr>
          <w:delText xml:space="preserve"> umístění</w:delText>
        </w:r>
        <w:r w:rsidR="00B75E2C" w:rsidRPr="009A3DDA" w:rsidDel="009A3DDA">
          <w:rPr>
            <w:rFonts w:cs="Calibri"/>
          </w:rPr>
          <w:delText xml:space="preserve"> v regulačním plánu</w:delText>
        </w:r>
        <w:r w:rsidR="00845C1C" w:rsidRPr="009A3DDA" w:rsidDel="009A3DDA">
          <w:rPr>
            <w:rFonts w:cs="Calibri"/>
          </w:rPr>
          <w:delText>.</w:delText>
        </w:r>
        <w:r w:rsidRPr="009A3DDA" w:rsidDel="009A3DDA">
          <w:rPr>
            <w:rFonts w:cs="Calibri"/>
          </w:rPr>
          <w:delText>“</w:delText>
        </w:r>
      </w:del>
    </w:p>
    <w:p w14:paraId="2F0F6A1C" w14:textId="2700E0BA" w:rsidR="00877178" w:rsidRPr="009A3DDA" w:rsidRDefault="00877178" w:rsidP="00751605">
      <w:pPr>
        <w:pStyle w:val="Nadpis4"/>
      </w:pPr>
      <w:r w:rsidRPr="009A3DDA">
        <w:t>Odvádění a likvidace odpadních vod (kanalizace)</w:t>
      </w:r>
    </w:p>
    <w:p w14:paraId="7D669341" w14:textId="417F5A53" w:rsidR="00D03D87" w:rsidRPr="00F2461D" w:rsidDel="00F2461D" w:rsidRDefault="00152A8F">
      <w:pPr>
        <w:ind w:left="709"/>
        <w:rPr>
          <w:del w:id="1205" w:author="Svarova, Tereza" w:date="2020-05-14T08:21:00Z"/>
          <w:rFonts w:cs="Calibri"/>
          <w:b/>
          <w:bCs/>
          <w:iCs/>
          <w:rPrChange w:id="1206" w:author="Svarova, Tereza" w:date="2020-05-14T09:03:00Z">
            <w:rPr>
              <w:del w:id="1207" w:author="Svarova, Tereza" w:date="2020-05-14T08:21:00Z"/>
              <w:rFonts w:cs="Calibri"/>
            </w:rPr>
          </w:rPrChange>
        </w:rPr>
        <w:pPrChange w:id="1208" w:author="Svarova, Tereza" w:date="2020-05-14T09:03:00Z">
          <w:pPr/>
        </w:pPrChange>
      </w:pPr>
      <w:ins w:id="1209" w:author="Svarova, Tereza" w:date="2020-05-14T08:21:00Z">
        <w:r w:rsidRPr="00302509">
          <w:rPr>
            <w:rFonts w:cs="Calibri"/>
            <w:b/>
            <w:bCs/>
            <w:iCs/>
          </w:rPr>
          <w:t>Změna č. 2 nemění výrok této podkapitoly.</w:t>
        </w:r>
      </w:ins>
      <w:del w:id="1210" w:author="Svarova, Tereza" w:date="2020-05-14T08:21:00Z">
        <w:r w:rsidR="00B63E16" w:rsidRPr="00302509" w:rsidDel="00152A8F">
          <w:rPr>
            <w:rFonts w:cs="Calibri"/>
            <w:b/>
            <w:bCs/>
            <w:iCs/>
          </w:rPr>
          <w:delText>K</w:delText>
        </w:r>
        <w:r w:rsidR="00884234" w:rsidRPr="00302509" w:rsidDel="00152A8F">
          <w:rPr>
            <w:rFonts w:cs="Calibri"/>
            <w:b/>
            <w:bCs/>
            <w:iCs/>
          </w:rPr>
          <w:delText>oncepce</w:delText>
        </w:r>
        <w:r w:rsidR="00877178" w:rsidRPr="00302509" w:rsidDel="00152A8F">
          <w:rPr>
            <w:rFonts w:cs="Calibri"/>
            <w:b/>
            <w:bCs/>
            <w:iCs/>
          </w:rPr>
          <w:delText xml:space="preserve"> </w:delText>
        </w:r>
      </w:del>
      <w:del w:id="1211" w:author="Svarova, Tereza" w:date="2020-05-13T16:59:00Z">
        <w:r w:rsidR="00877178" w:rsidRPr="00F2461D" w:rsidDel="00913FED">
          <w:rPr>
            <w:rFonts w:cs="Calibri"/>
            <w:b/>
            <w:bCs/>
            <w:iCs/>
            <w:rPrChange w:id="1212" w:author="Svarova, Tereza" w:date="2020-05-14T09:03:00Z">
              <w:rPr>
                <w:rFonts w:cs="Calibri"/>
              </w:rPr>
            </w:rPrChange>
          </w:rPr>
          <w:delText xml:space="preserve">kanalizace </w:delText>
        </w:r>
      </w:del>
      <w:del w:id="1213" w:author="Svarova, Tereza" w:date="2020-05-14T08:21:00Z">
        <w:r w:rsidR="00D919B8" w:rsidRPr="00F2461D" w:rsidDel="00152A8F">
          <w:rPr>
            <w:rFonts w:cs="Calibri"/>
            <w:b/>
            <w:bCs/>
            <w:iCs/>
            <w:rPrChange w:id="1214" w:author="Svarova, Tereza" w:date="2020-05-14T09:03:00Z">
              <w:rPr>
                <w:rFonts w:cs="Calibri"/>
              </w:rPr>
            </w:rPrChange>
          </w:rPr>
          <w:delText xml:space="preserve">se změnou č. 1 </w:delText>
        </w:r>
      </w:del>
      <w:ins w:id="1215" w:author="Anna Macurova" w:date="2020-03-20T12:00:00Z">
        <w:del w:id="1216" w:author="Svarova, Tereza" w:date="2020-05-14T08:21:00Z">
          <w:r w:rsidR="009A3DDA" w:rsidRPr="00F2461D" w:rsidDel="00152A8F">
            <w:rPr>
              <w:rFonts w:cs="Calibri"/>
              <w:b/>
              <w:bCs/>
              <w:iCs/>
              <w:rPrChange w:id="1217" w:author="Svarova, Tereza" w:date="2020-05-14T09:03:00Z">
                <w:rPr>
                  <w:rFonts w:cs="Calibri"/>
                </w:rPr>
              </w:rPrChange>
            </w:rPr>
            <w:delText xml:space="preserve">2 </w:delText>
          </w:r>
        </w:del>
      </w:ins>
      <w:del w:id="1218" w:author="Svarova, Tereza" w:date="2020-05-14T08:21:00Z">
        <w:r w:rsidR="00D919B8" w:rsidRPr="00F2461D" w:rsidDel="00152A8F">
          <w:rPr>
            <w:rFonts w:cs="Calibri"/>
            <w:b/>
            <w:bCs/>
            <w:iCs/>
            <w:rPrChange w:id="1219" w:author="Svarova, Tereza" w:date="2020-05-14T09:03:00Z">
              <w:rPr>
                <w:rFonts w:cs="Calibri"/>
              </w:rPr>
            </w:rPrChange>
          </w:rPr>
          <w:delText>ÚP nemění</w:delText>
        </w:r>
      </w:del>
    </w:p>
    <w:p w14:paraId="7C40DADD" w14:textId="77777777" w:rsidR="00F2461D" w:rsidRPr="00F2461D" w:rsidRDefault="00F2461D">
      <w:pPr>
        <w:pStyle w:val="Nadpis3"/>
        <w:numPr>
          <w:ilvl w:val="0"/>
          <w:numId w:val="0"/>
        </w:numPr>
        <w:spacing w:before="120"/>
        <w:ind w:left="709"/>
        <w:rPr>
          <w:ins w:id="1220" w:author="Svarova, Tereza" w:date="2020-05-14T09:02:00Z"/>
          <w:b w:val="0"/>
          <w:bCs/>
          <w:i w:val="0"/>
          <w:iCs/>
          <w:rPrChange w:id="1221" w:author="Svarova, Tereza" w:date="2020-05-14T09:03:00Z">
            <w:rPr>
              <w:ins w:id="1222" w:author="Svarova, Tereza" w:date="2020-05-14T09:02:00Z"/>
            </w:rPr>
          </w:rPrChange>
        </w:rPr>
        <w:pPrChange w:id="1223" w:author="Svarova, Tereza" w:date="2020-05-14T09:03:00Z">
          <w:pPr>
            <w:pStyle w:val="Nadpis3"/>
            <w:numPr>
              <w:ilvl w:val="0"/>
              <w:numId w:val="0"/>
            </w:numPr>
            <w:spacing w:before="120"/>
            <w:ind w:left="0" w:firstLine="0"/>
          </w:pPr>
        </w:pPrChange>
      </w:pPr>
    </w:p>
    <w:p w14:paraId="632C11B5" w14:textId="391A4F2F" w:rsidR="00877178" w:rsidDel="00F2461D" w:rsidRDefault="00737D7C">
      <w:pPr>
        <w:ind w:left="454"/>
        <w:jc w:val="both"/>
        <w:rPr>
          <w:del w:id="1224" w:author="Svarova, Tereza" w:date="2020-05-14T09:03:00Z"/>
        </w:rPr>
        <w:pPrChange w:id="1225" w:author="Svarova, Tereza" w:date="2020-05-14T09:03:00Z">
          <w:pPr>
            <w:jc w:val="both"/>
          </w:pPr>
        </w:pPrChange>
      </w:pPr>
      <w:del w:id="1226" w:author="Svarova, Tereza" w:date="2020-05-14T09:02:00Z">
        <w:r w:rsidRPr="00302509" w:rsidDel="00F2461D">
          <w:br w:type="page"/>
        </w:r>
        <w:r w:rsidR="00517C53" w:rsidRPr="00302509" w:rsidDel="00F2461D">
          <w:delText xml:space="preserve"> </w:delText>
        </w:r>
      </w:del>
      <w:del w:id="1227" w:author="Svarova, Tereza" w:date="2020-05-14T09:03:00Z">
        <w:r w:rsidR="00E97912" w:rsidRPr="00302509" w:rsidDel="00F2461D">
          <w:delText>e</w:delText>
        </w:r>
        <w:r w:rsidR="00877178" w:rsidRPr="00302509" w:rsidDel="00F2461D">
          <w:delText>nergetika</w:delText>
        </w:r>
        <w:r w:rsidR="00F83D87" w:rsidRPr="00205BB0" w:rsidDel="00F2461D">
          <w:delText xml:space="preserve"> </w:delText>
        </w:r>
      </w:del>
    </w:p>
    <w:p w14:paraId="415CA088" w14:textId="1FE9538C" w:rsidR="00F2461D" w:rsidRPr="00302509" w:rsidRDefault="00F2461D">
      <w:pPr>
        <w:pStyle w:val="Nadpis3"/>
        <w:spacing w:before="240"/>
        <w:rPr>
          <w:ins w:id="1228" w:author="Svarova, Tereza" w:date="2020-05-14T09:03:00Z"/>
        </w:rPr>
        <w:pPrChange w:id="1229" w:author="Svarova, Tereza" w:date="2020-05-14T09:03:00Z">
          <w:pPr>
            <w:pStyle w:val="Nadpis3"/>
            <w:spacing w:after="0"/>
          </w:pPr>
        </w:pPrChange>
      </w:pPr>
      <w:ins w:id="1230" w:author="Svarova, Tereza" w:date="2020-05-14T09:03:00Z">
        <w:r w:rsidRPr="00F2461D">
          <w:rPr>
            <w:rPrChange w:id="1231" w:author="Svarova, Tereza" w:date="2020-05-14T09:03:00Z">
              <w:rPr>
                <w:b w:val="0"/>
                <w:i w:val="0"/>
                <w:szCs w:val="24"/>
              </w:rPr>
            </w:rPrChange>
          </w:rPr>
          <w:t>energetika</w:t>
        </w:r>
      </w:ins>
    </w:p>
    <w:p w14:paraId="2CB03894" w14:textId="54050F47" w:rsidR="008F63A8" w:rsidRPr="009A3DDA" w:rsidRDefault="00884234">
      <w:pPr>
        <w:jc w:val="both"/>
        <w:rPr>
          <w:rFonts w:cs="Calibri"/>
        </w:rPr>
      </w:pPr>
      <w:r w:rsidRPr="009A3DDA">
        <w:rPr>
          <w:rFonts w:cs="Calibri"/>
        </w:rPr>
        <w:t>Energetická koncepce</w:t>
      </w:r>
      <w:r w:rsidR="00877178" w:rsidRPr="009A3DDA">
        <w:rPr>
          <w:rFonts w:cs="Calibri"/>
        </w:rPr>
        <w:t xml:space="preserve"> </w:t>
      </w:r>
      <w:r w:rsidR="00D919B8" w:rsidRPr="009A3DDA">
        <w:rPr>
          <w:rFonts w:cs="Calibri"/>
        </w:rPr>
        <w:t xml:space="preserve">se změnou č. </w:t>
      </w:r>
      <w:del w:id="1232" w:author="Anna Macurova" w:date="2020-03-20T12:00:00Z">
        <w:r w:rsidR="00D919B8" w:rsidRPr="009A3DDA" w:rsidDel="009A3DDA">
          <w:rPr>
            <w:rFonts w:cs="Calibri"/>
          </w:rPr>
          <w:delText xml:space="preserve">1 </w:delText>
        </w:r>
      </w:del>
      <w:ins w:id="1233" w:author="Anna Macurova" w:date="2020-03-20T12:00:00Z">
        <w:r w:rsidR="009A3DDA">
          <w:rPr>
            <w:rFonts w:cs="Calibri"/>
          </w:rPr>
          <w:t>2</w:t>
        </w:r>
        <w:del w:id="1234" w:author="Svarova, Tereza" w:date="2020-05-14T08:24:00Z">
          <w:r w:rsidR="009A3DDA" w:rsidRPr="009A3DDA" w:rsidDel="00AA739F">
            <w:rPr>
              <w:rFonts w:cs="Calibri"/>
            </w:rPr>
            <w:delText xml:space="preserve"> </w:delText>
          </w:r>
        </w:del>
      </w:ins>
      <w:del w:id="1235" w:author="Svarova, Tereza" w:date="2020-05-14T08:24:00Z">
        <w:r w:rsidR="00D919B8" w:rsidRPr="009A3DDA" w:rsidDel="00AA739F">
          <w:rPr>
            <w:rFonts w:cs="Calibri"/>
          </w:rPr>
          <w:delText>ÚP</w:delText>
        </w:r>
      </w:del>
      <w:r w:rsidR="00D919B8" w:rsidRPr="009A3DDA">
        <w:rPr>
          <w:rFonts w:cs="Calibri"/>
        </w:rPr>
        <w:t xml:space="preserve"> nemění</w:t>
      </w:r>
      <w:ins w:id="1236" w:author="Svarova, Tereza" w:date="2020-05-14T08:21:00Z">
        <w:r w:rsidR="00152A8F">
          <w:rPr>
            <w:rFonts w:cs="Calibri"/>
          </w:rPr>
          <w:t>.</w:t>
        </w:r>
      </w:ins>
    </w:p>
    <w:p w14:paraId="7F7747D9" w14:textId="446888BB" w:rsidR="00877178" w:rsidRPr="009A3DDA" w:rsidRDefault="00877178" w:rsidP="005A014C">
      <w:pPr>
        <w:pStyle w:val="Nadpis4"/>
      </w:pPr>
      <w:r w:rsidRPr="009A3DDA">
        <w:t xml:space="preserve"> Zásobování elektrickou energií</w:t>
      </w:r>
    </w:p>
    <w:p w14:paraId="3876A5D2" w14:textId="77777777" w:rsidR="00152A8F" w:rsidRPr="009A3DDA" w:rsidRDefault="00152A8F" w:rsidP="00152A8F">
      <w:pPr>
        <w:ind w:left="709"/>
        <w:rPr>
          <w:ins w:id="1237" w:author="Svarova, Tereza" w:date="2020-05-14T08:21:00Z"/>
          <w:rFonts w:cs="Calibri"/>
        </w:rPr>
      </w:pPr>
      <w:ins w:id="1238" w:author="Svarova, Tereza" w:date="2020-05-14T08:21:00Z">
        <w:r>
          <w:rPr>
            <w:rFonts w:cs="Calibri"/>
          </w:rPr>
          <w:t>Změna č. 2 nemění výrok této podkapitoly.</w:t>
        </w:r>
      </w:ins>
    </w:p>
    <w:p w14:paraId="1E0C57FB" w14:textId="2154420D" w:rsidR="00845C1C" w:rsidRPr="009A3DDA" w:rsidDel="00152A8F" w:rsidRDefault="00C02E2C">
      <w:pPr>
        <w:ind w:left="709"/>
        <w:jc w:val="both"/>
        <w:rPr>
          <w:del w:id="1239" w:author="Svarova, Tereza" w:date="2020-05-14T08:21:00Z"/>
          <w:rFonts w:cs="Calibri"/>
        </w:rPr>
        <w:pPrChange w:id="1240" w:author="Svarova, Tereza" w:date="2020-05-13T17:06:00Z">
          <w:pPr>
            <w:spacing w:after="240"/>
            <w:jc w:val="both"/>
          </w:pPr>
        </w:pPrChange>
      </w:pPr>
      <w:del w:id="1241" w:author="Svarova, Tereza" w:date="2020-05-14T08:21:00Z">
        <w:r w:rsidRPr="009A3DDA" w:rsidDel="00152A8F">
          <w:rPr>
            <w:rFonts w:cs="Calibri"/>
          </w:rPr>
          <w:delText xml:space="preserve">Změna č. 1 </w:delText>
        </w:r>
      </w:del>
      <w:ins w:id="1242" w:author="Anna Macurova" w:date="2020-03-20T12:00:00Z">
        <w:del w:id="1243" w:author="Svarova, Tereza" w:date="2020-05-14T08:21:00Z">
          <w:r w:rsidR="009A3DDA" w:rsidDel="00152A8F">
            <w:rPr>
              <w:rFonts w:cs="Calibri"/>
            </w:rPr>
            <w:delText>2</w:delText>
          </w:r>
        </w:del>
      </w:ins>
      <w:del w:id="1244" w:author="Svarova, Tereza" w:date="2020-05-14T08:21:00Z">
        <w:r w:rsidRPr="009A3DDA" w:rsidDel="00152A8F">
          <w:rPr>
            <w:rFonts w:cs="Calibri"/>
          </w:rPr>
          <w:delText>ÚP nemění základní koncepci zásobování elektrickou energií</w:delText>
        </w:r>
      </w:del>
    </w:p>
    <w:p w14:paraId="5A97ED4E" w14:textId="43B5FE42" w:rsidR="00877178" w:rsidRPr="009A3DDA" w:rsidRDefault="00877178" w:rsidP="005A014C">
      <w:pPr>
        <w:pStyle w:val="Nadpis4"/>
      </w:pPr>
      <w:r w:rsidRPr="009A3DDA">
        <w:t xml:space="preserve"> Zásobování plynem</w:t>
      </w:r>
      <w:r w:rsidR="00091CC2" w:rsidRPr="009A3DDA">
        <w:t xml:space="preserve"> a teplem</w:t>
      </w:r>
    </w:p>
    <w:p w14:paraId="5CA5301E" w14:textId="77777777" w:rsidR="00152A8F" w:rsidRPr="009A3DDA" w:rsidRDefault="00152A8F" w:rsidP="00152A8F">
      <w:pPr>
        <w:ind w:left="709"/>
        <w:rPr>
          <w:ins w:id="1245" w:author="Svarova, Tereza" w:date="2020-05-14T08:21:00Z"/>
          <w:rFonts w:cs="Calibri"/>
        </w:rPr>
      </w:pPr>
      <w:ins w:id="1246" w:author="Svarova, Tereza" w:date="2020-05-14T08:21:00Z">
        <w:r>
          <w:rPr>
            <w:rFonts w:cs="Calibri"/>
          </w:rPr>
          <w:t>Změna č. 2 nemění výrok této podkapitoly.</w:t>
        </w:r>
      </w:ins>
    </w:p>
    <w:p w14:paraId="1177C139" w14:textId="7F257FCF" w:rsidR="00845C1C" w:rsidRPr="009A3DDA" w:rsidDel="00152A8F" w:rsidRDefault="00C02E2C">
      <w:pPr>
        <w:ind w:left="709"/>
        <w:jc w:val="both"/>
        <w:rPr>
          <w:del w:id="1247" w:author="Svarova, Tereza" w:date="2020-05-14T08:21:00Z"/>
          <w:rFonts w:cs="Calibri"/>
          <w:sz w:val="20"/>
        </w:rPr>
        <w:pPrChange w:id="1248" w:author="Svarova, Tereza" w:date="2020-05-13T17:06:00Z">
          <w:pPr>
            <w:jc w:val="both"/>
          </w:pPr>
        </w:pPrChange>
      </w:pPr>
      <w:del w:id="1249" w:author="Svarova, Tereza" w:date="2020-05-14T08:21:00Z">
        <w:r w:rsidRPr="009A3DDA" w:rsidDel="00152A8F">
          <w:delText xml:space="preserve">Základní koncepce zásobování plynem a teplem změna č. 1 </w:delText>
        </w:r>
      </w:del>
      <w:ins w:id="1250" w:author="Anna Macurova" w:date="2020-03-20T12:00:00Z">
        <w:del w:id="1251" w:author="Svarova, Tereza" w:date="2020-05-14T08:21:00Z">
          <w:r w:rsidR="009A3DDA" w:rsidDel="00152A8F">
            <w:delText>2</w:delText>
          </w:r>
          <w:r w:rsidR="009A3DDA" w:rsidRPr="009A3DDA" w:rsidDel="00152A8F">
            <w:delText xml:space="preserve"> </w:delText>
          </w:r>
        </w:del>
      </w:ins>
      <w:del w:id="1252" w:author="Svarova, Tereza" w:date="2020-05-14T08:21:00Z">
        <w:r w:rsidRPr="009A3DDA" w:rsidDel="00152A8F">
          <w:delText>ÚP Květnice nemění.</w:delText>
        </w:r>
      </w:del>
    </w:p>
    <w:p w14:paraId="3A3C7329" w14:textId="6F3C9428" w:rsidR="00ED63E3" w:rsidRPr="009A3DDA" w:rsidRDefault="00ED63E3">
      <w:pPr>
        <w:pStyle w:val="Nadpis3"/>
        <w:spacing w:before="120"/>
        <w:pPrChange w:id="1253" w:author="Svarova, Tereza" w:date="2020-05-13T17:05:00Z">
          <w:pPr>
            <w:pStyle w:val="Nadpis3"/>
          </w:pPr>
        </w:pPrChange>
      </w:pPr>
      <w:del w:id="1254" w:author="Svarova, Tereza" w:date="2020-05-14T08:21:00Z">
        <w:r w:rsidRPr="009A3DDA" w:rsidDel="00152A8F">
          <w:delText xml:space="preserve"> </w:delText>
        </w:r>
      </w:del>
      <w:r w:rsidRPr="009A3DDA">
        <w:t xml:space="preserve">telekomunikace </w:t>
      </w:r>
    </w:p>
    <w:p w14:paraId="744EE439" w14:textId="77777777" w:rsidR="00152A8F" w:rsidRPr="009A3DDA" w:rsidRDefault="00152A8F" w:rsidP="00152A8F">
      <w:pPr>
        <w:ind w:left="709"/>
        <w:rPr>
          <w:ins w:id="1255" w:author="Svarova, Tereza" w:date="2020-05-14T08:21:00Z"/>
          <w:rFonts w:cs="Calibri"/>
        </w:rPr>
      </w:pPr>
      <w:ins w:id="1256" w:author="Svarova, Tereza" w:date="2020-05-14T08:21:00Z">
        <w:r>
          <w:rPr>
            <w:rFonts w:cs="Calibri"/>
          </w:rPr>
          <w:t>Změna č. 2 nemění výrok této podkapitoly.</w:t>
        </w:r>
      </w:ins>
    </w:p>
    <w:p w14:paraId="3C1AC25D" w14:textId="46EC5A3E" w:rsidR="00877178" w:rsidRPr="00302509" w:rsidDel="00152A8F" w:rsidRDefault="00877178">
      <w:pPr>
        <w:spacing w:before="120"/>
        <w:ind w:left="709"/>
        <w:jc w:val="both"/>
        <w:rPr>
          <w:del w:id="1257" w:author="Svarova, Tereza" w:date="2020-05-14T08:21:00Z"/>
          <w:rFonts w:cs="Calibri"/>
        </w:rPr>
        <w:pPrChange w:id="1258" w:author="Svarova, Tereza" w:date="2020-05-13T17:06:00Z">
          <w:pPr/>
        </w:pPrChange>
      </w:pPr>
      <w:del w:id="1259" w:author="Svarova, Tereza" w:date="2020-05-14T08:21:00Z">
        <w:r w:rsidRPr="001F6D3A" w:rsidDel="00152A8F">
          <w:rPr>
            <w:rFonts w:cs="Calibri"/>
          </w:rPr>
          <w:delText xml:space="preserve">Stávající systém </w:delText>
        </w:r>
        <w:r w:rsidR="00C02E2C" w:rsidRPr="001F6D3A" w:rsidDel="00152A8F">
          <w:rPr>
            <w:rFonts w:cs="Calibri"/>
          </w:rPr>
          <w:delText xml:space="preserve">koncepce telekomunikace změna č. </w:delText>
        </w:r>
        <w:r w:rsidR="00C02E2C" w:rsidRPr="00302509" w:rsidDel="00152A8F">
          <w:rPr>
            <w:rFonts w:cs="Calibri"/>
          </w:rPr>
          <w:delText xml:space="preserve">1 </w:delText>
        </w:r>
      </w:del>
      <w:ins w:id="1260" w:author="Anna Macurova" w:date="2020-03-20T12:00:00Z">
        <w:del w:id="1261" w:author="Svarova, Tereza" w:date="2020-05-14T08:21:00Z">
          <w:r w:rsidR="009A3DDA" w:rsidRPr="00302509" w:rsidDel="00152A8F">
            <w:rPr>
              <w:rFonts w:cs="Calibri"/>
            </w:rPr>
            <w:delText xml:space="preserve">2 </w:delText>
          </w:r>
        </w:del>
      </w:ins>
      <w:del w:id="1262" w:author="Svarova, Tereza" w:date="2020-05-14T08:21:00Z">
        <w:r w:rsidR="00C02E2C" w:rsidRPr="00302509" w:rsidDel="00152A8F">
          <w:rPr>
            <w:rFonts w:cs="Calibri"/>
          </w:rPr>
          <w:delText>ÚP nemění</w:delText>
        </w:r>
        <w:r w:rsidR="00684DD2" w:rsidRPr="00302509" w:rsidDel="00152A8F">
          <w:rPr>
            <w:rFonts w:cs="Calibri"/>
          </w:rPr>
          <w:delText>.</w:delText>
        </w:r>
      </w:del>
    </w:p>
    <w:p w14:paraId="699F34C9" w14:textId="080D04ED" w:rsidR="00877178" w:rsidRPr="009A3DDA" w:rsidRDefault="00ED63E3">
      <w:pPr>
        <w:pStyle w:val="Nadpis3"/>
        <w:spacing w:before="120"/>
        <w:pPrChange w:id="1263" w:author="Svarova, Tereza" w:date="2020-05-13T17:05:00Z">
          <w:pPr>
            <w:pStyle w:val="Nadpis3"/>
          </w:pPr>
        </w:pPrChange>
      </w:pPr>
      <w:r w:rsidRPr="009A3DDA">
        <w:t>odpadové hospodářství</w:t>
      </w:r>
    </w:p>
    <w:p w14:paraId="08A23B46" w14:textId="77777777" w:rsidR="00152A8F" w:rsidRPr="009A3DDA" w:rsidRDefault="00152A8F" w:rsidP="00152A8F">
      <w:pPr>
        <w:ind w:left="709"/>
        <w:rPr>
          <w:ins w:id="1264" w:author="Svarova, Tereza" w:date="2020-05-14T08:21:00Z"/>
          <w:rFonts w:cs="Calibri"/>
        </w:rPr>
      </w:pPr>
      <w:ins w:id="1265" w:author="Svarova, Tereza" w:date="2020-05-14T08:21:00Z">
        <w:r>
          <w:rPr>
            <w:rFonts w:cs="Calibri"/>
          </w:rPr>
          <w:t>Změna č. 2 nemění výrok této podkapitoly.</w:t>
        </w:r>
      </w:ins>
    </w:p>
    <w:p w14:paraId="1BB8FC68" w14:textId="152D5F00" w:rsidR="00845C1C" w:rsidRPr="00302509" w:rsidDel="00152A8F" w:rsidRDefault="00C02E2C">
      <w:pPr>
        <w:spacing w:before="120" w:after="240"/>
        <w:ind w:left="709"/>
        <w:jc w:val="both"/>
        <w:rPr>
          <w:del w:id="1266" w:author="Svarova, Tereza" w:date="2020-05-14T08:21:00Z"/>
          <w:rFonts w:cs="Calibri"/>
        </w:rPr>
        <w:pPrChange w:id="1267" w:author="Svarova, Tereza" w:date="2020-05-13T17:08:00Z">
          <w:pPr/>
        </w:pPrChange>
      </w:pPr>
      <w:del w:id="1268" w:author="Svarova, Tereza" w:date="2020-05-14T08:21:00Z">
        <w:r w:rsidRPr="001F6D3A" w:rsidDel="00152A8F">
          <w:rPr>
            <w:rFonts w:cs="Calibri"/>
          </w:rPr>
          <w:lastRenderedPageBreak/>
          <w:delText xml:space="preserve">Koncepce odpadového hospodářství změna č. 1 </w:delText>
        </w:r>
      </w:del>
      <w:ins w:id="1269" w:author="Anna Macurova" w:date="2020-03-20T12:00:00Z">
        <w:del w:id="1270" w:author="Svarova, Tereza" w:date="2020-05-14T08:21:00Z">
          <w:r w:rsidR="009A3DDA" w:rsidRPr="00302509" w:rsidDel="00152A8F">
            <w:rPr>
              <w:rFonts w:cs="Calibri"/>
            </w:rPr>
            <w:delText xml:space="preserve">2 </w:delText>
          </w:r>
        </w:del>
      </w:ins>
      <w:del w:id="1271" w:author="Svarova, Tereza" w:date="2020-05-14T08:21:00Z">
        <w:r w:rsidRPr="00302509" w:rsidDel="00152A8F">
          <w:rPr>
            <w:rFonts w:cs="Calibri"/>
          </w:rPr>
          <w:delText>ÚP Květnice nemění.</w:delText>
        </w:r>
        <w:bookmarkStart w:id="1272" w:name="_Toc40339837"/>
        <w:bookmarkStart w:id="1273" w:name="_Toc40340059"/>
        <w:bookmarkEnd w:id="1272"/>
        <w:bookmarkEnd w:id="1273"/>
      </w:del>
    </w:p>
    <w:p w14:paraId="22B7DF26" w14:textId="5AFA19AF" w:rsidR="00877178" w:rsidRPr="009A3DDA" w:rsidRDefault="00E97912">
      <w:pPr>
        <w:pStyle w:val="Nadpis2"/>
        <w:spacing w:before="120" w:after="120"/>
        <w:pPrChange w:id="1274" w:author="Svarova, Tereza" w:date="2020-05-13T16:55:00Z">
          <w:pPr>
            <w:pStyle w:val="Nadpis2"/>
          </w:pPr>
        </w:pPrChange>
      </w:pPr>
      <w:bookmarkStart w:id="1275" w:name="_Toc532396691"/>
      <w:bookmarkStart w:id="1276" w:name="_Toc40340060"/>
      <w:r w:rsidRPr="009A3DDA">
        <w:t>o</w:t>
      </w:r>
      <w:r w:rsidR="00877178" w:rsidRPr="009A3DDA">
        <w:t>bčanské vybaven</w:t>
      </w:r>
      <w:r w:rsidR="00773468" w:rsidRPr="009A3DDA">
        <w:t>í</w:t>
      </w:r>
      <w:bookmarkEnd w:id="1275"/>
      <w:bookmarkEnd w:id="1276"/>
    </w:p>
    <w:p w14:paraId="02F88595" w14:textId="3158D130" w:rsidR="00845C1C" w:rsidRPr="00302509" w:rsidRDefault="00DB00BF">
      <w:pPr>
        <w:spacing w:before="120" w:after="240"/>
        <w:ind w:left="567"/>
        <w:jc w:val="both"/>
        <w:rPr>
          <w:rFonts w:cs="Calibri"/>
        </w:rPr>
        <w:pPrChange w:id="1277" w:author="Svarova, Tereza" w:date="2020-05-14T08:23:00Z">
          <w:pPr/>
        </w:pPrChange>
      </w:pPr>
      <w:r w:rsidRPr="001F6D3A">
        <w:rPr>
          <w:rFonts w:cs="Calibri"/>
        </w:rPr>
        <w:t xml:space="preserve">Změna č. </w:t>
      </w:r>
      <w:del w:id="1278" w:author="Anna Macurova" w:date="2020-03-20T12:00:00Z">
        <w:r w:rsidRPr="001F6D3A" w:rsidDel="009A3DDA">
          <w:rPr>
            <w:rFonts w:cs="Calibri"/>
          </w:rPr>
          <w:delText xml:space="preserve">1 </w:delText>
        </w:r>
      </w:del>
      <w:ins w:id="1279" w:author="Anna Macurova" w:date="2020-03-20T12:00:00Z">
        <w:r w:rsidR="009A3DDA" w:rsidRPr="00302509">
          <w:rPr>
            <w:rFonts w:cs="Calibri"/>
          </w:rPr>
          <w:t xml:space="preserve">2 </w:t>
        </w:r>
      </w:ins>
      <w:del w:id="1280" w:author="Svarova, Tereza" w:date="2020-05-14T08:24:00Z">
        <w:r w:rsidRPr="00302509" w:rsidDel="00AA739F">
          <w:rPr>
            <w:rFonts w:cs="Calibri"/>
          </w:rPr>
          <w:delText xml:space="preserve">ÚP </w:delText>
        </w:r>
      </w:del>
      <w:del w:id="1281" w:author="Svarova, Tereza" w:date="2020-05-14T08:21:00Z">
        <w:r w:rsidRPr="00302509" w:rsidDel="00152A8F">
          <w:rPr>
            <w:rFonts w:cs="Calibri"/>
          </w:rPr>
          <w:delText>nemění základní koncepci občanského vybavení v obci.</w:delText>
        </w:r>
      </w:del>
      <w:ins w:id="1282" w:author="Svarova, Tereza" w:date="2020-05-14T08:21:00Z">
        <w:r w:rsidR="00152A8F">
          <w:rPr>
            <w:rFonts w:cs="Calibri"/>
          </w:rPr>
          <w:t>zachovává stávající a nevymezuje nové plochy občanské</w:t>
        </w:r>
      </w:ins>
      <w:ins w:id="1283" w:author="Svarova, Tereza" w:date="2020-05-14T08:22:00Z">
        <w:r w:rsidR="00152A8F">
          <w:rPr>
            <w:rFonts w:cs="Calibri"/>
          </w:rPr>
          <w:t>ho vybavení.</w:t>
        </w:r>
      </w:ins>
    </w:p>
    <w:p w14:paraId="13295144" w14:textId="0B1F5F72" w:rsidR="00877178" w:rsidRPr="009A3DDA" w:rsidRDefault="00E97912">
      <w:pPr>
        <w:pStyle w:val="Nadpis2"/>
        <w:spacing w:before="120" w:after="120"/>
        <w:pPrChange w:id="1284" w:author="Svarova, Tereza" w:date="2020-05-13T16:55:00Z">
          <w:pPr>
            <w:pStyle w:val="Nadpis2"/>
          </w:pPr>
        </w:pPrChange>
      </w:pPr>
      <w:bookmarkStart w:id="1285" w:name="_Toc532396692"/>
      <w:bookmarkStart w:id="1286" w:name="_Toc40340061"/>
      <w:r w:rsidRPr="009A3DDA">
        <w:t>v</w:t>
      </w:r>
      <w:r w:rsidR="00877178" w:rsidRPr="009A3DDA">
        <w:t>eřejná prostranství</w:t>
      </w:r>
      <w:bookmarkEnd w:id="1285"/>
      <w:bookmarkEnd w:id="1286"/>
    </w:p>
    <w:p w14:paraId="1BCE7E9F" w14:textId="24F6B897" w:rsidR="00152A8F" w:rsidRPr="0030654F" w:rsidRDefault="00152A8F">
      <w:pPr>
        <w:numPr>
          <w:ilvl w:val="0"/>
          <w:numId w:val="26"/>
        </w:numPr>
        <w:spacing w:after="360"/>
        <w:ind w:left="567" w:hanging="425"/>
        <w:jc w:val="both"/>
        <w:rPr>
          <w:ins w:id="1287" w:author="Svarova, Tereza" w:date="2020-05-14T08:22:00Z"/>
          <w:b/>
        </w:rPr>
        <w:pPrChange w:id="1288" w:author="Svarova, Tereza" w:date="2020-05-14T09:04:00Z">
          <w:pPr>
            <w:numPr>
              <w:numId w:val="26"/>
            </w:numPr>
            <w:ind w:left="567" w:hanging="425"/>
            <w:jc w:val="both"/>
          </w:pPr>
        </w:pPrChange>
      </w:pPr>
      <w:ins w:id="1289" w:author="Svarova, Tereza" w:date="2020-05-14T08:22:00Z">
        <w:r w:rsidRPr="0030654F">
          <w:rPr>
            <w:b/>
          </w:rPr>
          <w:t>ZM2/</w:t>
        </w:r>
      </w:ins>
      <w:ins w:id="1290" w:author="Svarova, Tereza" w:date="2020-05-18T11:23:00Z">
        <w:r w:rsidR="008952DC">
          <w:rPr>
            <w:b/>
          </w:rPr>
          <w:t>2</w:t>
        </w:r>
      </w:ins>
      <w:ins w:id="1291" w:author="Svarova, Tereza" w:date="2020-05-14T08:22:00Z">
        <w:r w:rsidRPr="0030654F">
          <w:rPr>
            <w:b/>
          </w:rPr>
          <w:t xml:space="preserve"> </w:t>
        </w:r>
        <w:r w:rsidRPr="0030654F">
          <w:rPr>
            <w:bCs/>
          </w:rPr>
          <w:t xml:space="preserve">– Změna </w:t>
        </w:r>
        <w:r>
          <w:rPr>
            <w:bCs/>
          </w:rPr>
          <w:t xml:space="preserve">č. 2 </w:t>
        </w:r>
        <w:r w:rsidRPr="0030654F">
          <w:rPr>
            <w:bCs/>
          </w:rPr>
          <w:t xml:space="preserve">upravuje funkční </w:t>
        </w:r>
        <w:bookmarkStart w:id="1292" w:name="_Hlk40712708"/>
        <w:r w:rsidRPr="0030654F">
          <w:rPr>
            <w:bCs/>
          </w:rPr>
          <w:t xml:space="preserve">využití stabilizované plochy </w:t>
        </w:r>
        <w:r>
          <w:rPr>
            <w:bCs/>
          </w:rPr>
          <w:t>„</w:t>
        </w:r>
        <w:r w:rsidRPr="0030654F">
          <w:rPr>
            <w:bCs/>
          </w:rPr>
          <w:t>ZV VEŘEJNÁ PROSTRANSTVÍ  veřejná zeleň</w:t>
        </w:r>
        <w:r>
          <w:rPr>
            <w:bCs/>
          </w:rPr>
          <w:t>“</w:t>
        </w:r>
        <w:r w:rsidRPr="0030654F">
          <w:rPr>
            <w:bCs/>
          </w:rPr>
          <w:t xml:space="preserve"> na plochu stabilizovanou s funkčním využitím </w:t>
        </w:r>
        <w:r>
          <w:rPr>
            <w:bCs/>
          </w:rPr>
          <w:t>„</w:t>
        </w:r>
        <w:r w:rsidRPr="0030654F">
          <w:rPr>
            <w:bCs/>
          </w:rPr>
          <w:t>ZS ZELEŇ soukromá a</w:t>
        </w:r>
        <w:r>
          <w:rPr>
            <w:bCs/>
          </w:rPr>
          <w:t> </w:t>
        </w:r>
        <w:r w:rsidRPr="0030654F">
          <w:rPr>
            <w:bCs/>
          </w:rPr>
          <w:t>vyhrazená</w:t>
        </w:r>
        <w:r>
          <w:rPr>
            <w:bCs/>
          </w:rPr>
          <w:t>“</w:t>
        </w:r>
        <w:r w:rsidRPr="0030654F">
          <w:rPr>
            <w:bCs/>
          </w:rPr>
          <w:t>.</w:t>
        </w:r>
        <w:r w:rsidRPr="0030654F">
          <w:rPr>
            <w:b/>
          </w:rPr>
          <w:t xml:space="preserve"> </w:t>
        </w:r>
        <w:bookmarkEnd w:id="1292"/>
      </w:ins>
    </w:p>
    <w:p w14:paraId="331F50A8" w14:textId="7F43E05B" w:rsidR="001D4819" w:rsidRPr="00F64DB7" w:rsidDel="00152A8F" w:rsidRDefault="008222AD">
      <w:pPr>
        <w:spacing w:after="360"/>
        <w:ind w:left="426"/>
        <w:rPr>
          <w:del w:id="1293" w:author="Svarova, Tereza" w:date="2020-05-14T08:22:00Z"/>
          <w:sz w:val="26"/>
          <w:szCs w:val="26"/>
          <w:rPrChange w:id="1294" w:author="Svarova, Tereza" w:date="2020-05-14T09:07:00Z">
            <w:rPr>
              <w:del w:id="1295" w:author="Svarova, Tereza" w:date="2020-05-14T08:22:00Z"/>
            </w:rPr>
          </w:rPrChange>
        </w:rPr>
        <w:pPrChange w:id="1296" w:author="Svarova, Tereza" w:date="2020-05-13T17:05:00Z">
          <w:pPr/>
        </w:pPrChange>
      </w:pPr>
      <w:ins w:id="1297" w:author="Tereza" w:date="2020-05-25T16:08:00Z">
        <w:r>
          <w:rPr>
            <w:sz w:val="26"/>
            <w:szCs w:val="26"/>
          </w:rPr>
          <w:br w:type="page"/>
        </w:r>
      </w:ins>
      <w:del w:id="1298" w:author="Svarova, Tereza" w:date="2020-05-14T08:22:00Z">
        <w:r w:rsidR="00684DD2" w:rsidRPr="00F64DB7" w:rsidDel="00152A8F">
          <w:rPr>
            <w:sz w:val="26"/>
            <w:szCs w:val="26"/>
            <w:rPrChange w:id="1299" w:author="Svarova, Tereza" w:date="2020-05-14T09:07:00Z">
              <w:rPr/>
            </w:rPrChange>
          </w:rPr>
          <w:lastRenderedPageBreak/>
          <w:delText>Změna</w:delText>
        </w:r>
      </w:del>
      <w:del w:id="1300" w:author="Svarova, Tereza" w:date="2020-05-13T16:58:00Z">
        <w:r w:rsidR="00684DD2" w:rsidRPr="00F64DB7" w:rsidDel="00913FED">
          <w:rPr>
            <w:sz w:val="26"/>
            <w:szCs w:val="26"/>
            <w:rPrChange w:id="1301" w:author="Svarova, Tereza" w:date="2020-05-14T09:07:00Z">
              <w:rPr/>
            </w:rPrChange>
          </w:rPr>
          <w:delText xml:space="preserve"> ÚP</w:delText>
        </w:r>
      </w:del>
      <w:del w:id="1302" w:author="Svarova, Tereza" w:date="2020-05-14T08:22:00Z">
        <w:r w:rsidR="00684DD2" w:rsidRPr="00F64DB7" w:rsidDel="00152A8F">
          <w:rPr>
            <w:sz w:val="26"/>
            <w:szCs w:val="26"/>
            <w:rPrChange w:id="1303" w:author="Svarova, Tereza" w:date="2020-05-14T09:07:00Z">
              <w:rPr/>
            </w:rPrChange>
          </w:rPr>
          <w:delText xml:space="preserve"> č. 1 </w:delText>
        </w:r>
      </w:del>
      <w:ins w:id="1304" w:author="Anna Macurova" w:date="2020-03-20T12:01:00Z">
        <w:del w:id="1305" w:author="Svarova, Tereza" w:date="2020-05-14T08:22:00Z">
          <w:r w:rsidR="009A3DDA" w:rsidRPr="00F64DB7" w:rsidDel="00152A8F">
            <w:rPr>
              <w:sz w:val="26"/>
              <w:szCs w:val="26"/>
              <w:rPrChange w:id="1306" w:author="Svarova, Tereza" w:date="2020-05-14T09:07:00Z">
                <w:rPr/>
              </w:rPrChange>
            </w:rPr>
            <w:delText xml:space="preserve">2 </w:delText>
          </w:r>
        </w:del>
      </w:ins>
      <w:del w:id="1307" w:author="Svarova, Tereza" w:date="2020-05-14T08:22:00Z">
        <w:r w:rsidR="00684DD2" w:rsidRPr="00F64DB7" w:rsidDel="00152A8F">
          <w:rPr>
            <w:sz w:val="26"/>
            <w:szCs w:val="26"/>
            <w:rPrChange w:id="1308" w:author="Svarova, Tereza" w:date="2020-05-14T09:07:00Z">
              <w:rPr/>
            </w:rPrChange>
          </w:rPr>
          <w:delText>nemění koncepci veřejných prostranství</w:delText>
        </w:r>
        <w:r w:rsidR="001D4819" w:rsidRPr="00F64DB7" w:rsidDel="00152A8F">
          <w:rPr>
            <w:sz w:val="26"/>
            <w:szCs w:val="26"/>
            <w:rPrChange w:id="1309" w:author="Svarova, Tereza" w:date="2020-05-14T09:07:00Z">
              <w:rPr/>
            </w:rPrChange>
          </w:rPr>
          <w:delText>.</w:delText>
        </w:r>
        <w:bookmarkStart w:id="1310" w:name="_Toc40339840"/>
        <w:bookmarkStart w:id="1311" w:name="_Toc40340062"/>
        <w:bookmarkEnd w:id="1310"/>
        <w:bookmarkEnd w:id="1311"/>
      </w:del>
    </w:p>
    <w:p w14:paraId="0F31D30E" w14:textId="176F881B" w:rsidR="00877178" w:rsidRPr="00F64DB7" w:rsidRDefault="00877178">
      <w:pPr>
        <w:pStyle w:val="Nadpis1"/>
        <w:spacing w:before="120" w:after="240"/>
        <w:rPr>
          <w:sz w:val="26"/>
          <w:szCs w:val="26"/>
          <w:rPrChange w:id="1312" w:author="Svarova, Tereza" w:date="2020-05-14T09:07:00Z">
            <w:rPr/>
          </w:rPrChange>
        </w:rPr>
        <w:pPrChange w:id="1313" w:author="Svarova, Tereza" w:date="2020-05-13T16:54:00Z">
          <w:pPr>
            <w:pStyle w:val="Nadpis1"/>
          </w:pPr>
        </w:pPrChange>
      </w:pPr>
      <w:bookmarkStart w:id="1314" w:name="_Toc269743279"/>
      <w:bookmarkStart w:id="1315" w:name="_Toc532396693"/>
      <w:bookmarkStart w:id="1316" w:name="_Toc40340063"/>
      <w:r w:rsidRPr="00F64DB7">
        <w:rPr>
          <w:sz w:val="26"/>
          <w:szCs w:val="26"/>
          <w:rPrChange w:id="1317" w:author="Svarova, Tereza" w:date="2020-05-14T09:07:00Z">
            <w:rPr/>
          </w:rPrChange>
        </w:rPr>
        <w:t>koncepce uspořádání krajiny, včetně vymezení ploch a stanovení podmínek pro změny v jejich využití, územní systém ekologické stability, prostupnost krajiny, protierozní opatření, ochranu před povodněmi, rekreaci, dobývaní nerostů a</w:t>
      </w:r>
      <w:ins w:id="1318" w:author="Svarova, Tereza" w:date="2020-05-14T09:09:00Z">
        <w:r w:rsidR="00835A39">
          <w:rPr>
            <w:sz w:val="26"/>
            <w:szCs w:val="26"/>
          </w:rPr>
          <w:t> </w:t>
        </w:r>
      </w:ins>
      <w:del w:id="1319" w:author="Svarova, Tereza" w:date="2020-05-14T09:09:00Z">
        <w:r w:rsidR="007B399D" w:rsidRPr="00F64DB7" w:rsidDel="00835A39">
          <w:rPr>
            <w:sz w:val="26"/>
            <w:szCs w:val="26"/>
            <w:rPrChange w:id="1320" w:author="Svarova, Tereza" w:date="2020-05-14T09:07:00Z">
              <w:rPr/>
            </w:rPrChange>
          </w:rPr>
          <w:delText xml:space="preserve"> </w:delText>
        </w:r>
      </w:del>
      <w:r w:rsidRPr="00F64DB7">
        <w:rPr>
          <w:sz w:val="26"/>
          <w:szCs w:val="26"/>
          <w:rPrChange w:id="1321" w:author="Svarova, Tereza" w:date="2020-05-14T09:07:00Z">
            <w:rPr/>
          </w:rPrChange>
        </w:rPr>
        <w:t>pod</w:t>
      </w:r>
      <w:bookmarkEnd w:id="1314"/>
      <w:r w:rsidR="007B399D" w:rsidRPr="00F64DB7">
        <w:rPr>
          <w:sz w:val="26"/>
          <w:szCs w:val="26"/>
          <w:rPrChange w:id="1322" w:author="Svarova, Tereza" w:date="2020-05-14T09:07:00Z">
            <w:rPr/>
          </w:rPrChange>
        </w:rPr>
        <w:t>obně</w:t>
      </w:r>
      <w:bookmarkEnd w:id="1315"/>
      <w:bookmarkEnd w:id="1316"/>
    </w:p>
    <w:p w14:paraId="057A8C84" w14:textId="42BB5F26" w:rsidR="00877178" w:rsidRPr="009A3DDA" w:rsidRDefault="00877178">
      <w:pPr>
        <w:pStyle w:val="Nadpis2"/>
        <w:spacing w:before="120" w:after="120"/>
        <w:pPrChange w:id="1323" w:author="Svarova, Tereza" w:date="2020-05-13T16:55:00Z">
          <w:pPr>
            <w:pStyle w:val="Nadpis2"/>
          </w:pPr>
        </w:pPrChange>
      </w:pPr>
      <w:bookmarkStart w:id="1324" w:name="_Toc532396694"/>
      <w:bookmarkStart w:id="1325" w:name="_Toc40340064"/>
      <w:r w:rsidRPr="009A3DDA">
        <w:t>návrh koncepce uspořádání krajiny</w:t>
      </w:r>
      <w:bookmarkEnd w:id="1324"/>
      <w:bookmarkEnd w:id="1325"/>
    </w:p>
    <w:p w14:paraId="496D61EB" w14:textId="0F13226B" w:rsidR="00877178" w:rsidRPr="009A3DDA" w:rsidRDefault="00684DD2">
      <w:pPr>
        <w:spacing w:before="120" w:after="240"/>
        <w:ind w:left="567"/>
        <w:jc w:val="both"/>
        <w:rPr>
          <w:rFonts w:cs="Calibri"/>
        </w:rPr>
        <w:pPrChange w:id="1326" w:author="Svarova, Tereza" w:date="2020-05-13T17:04:00Z">
          <w:pPr>
            <w:spacing w:before="120"/>
            <w:jc w:val="both"/>
          </w:pPr>
        </w:pPrChange>
      </w:pPr>
      <w:r w:rsidRPr="009A3DDA">
        <w:rPr>
          <w:rFonts w:cs="Calibri"/>
        </w:rPr>
        <w:t>Změna</w:t>
      </w:r>
      <w:del w:id="1327" w:author="Svarova, Tereza" w:date="2020-05-13T16:58:00Z">
        <w:r w:rsidRPr="009A3DDA" w:rsidDel="00913FED">
          <w:rPr>
            <w:rFonts w:cs="Calibri"/>
          </w:rPr>
          <w:delText xml:space="preserve"> ÚP</w:delText>
        </w:r>
      </w:del>
      <w:r w:rsidRPr="009A3DDA">
        <w:rPr>
          <w:rFonts w:cs="Calibri"/>
        </w:rPr>
        <w:t xml:space="preserve"> č. </w:t>
      </w:r>
      <w:del w:id="1328" w:author="Anna Macurova" w:date="2020-03-20T12:01:00Z">
        <w:r w:rsidRPr="009A3DDA" w:rsidDel="009A3DDA">
          <w:rPr>
            <w:rFonts w:cs="Calibri"/>
          </w:rPr>
          <w:delText xml:space="preserve">1 </w:delText>
        </w:r>
      </w:del>
      <w:ins w:id="1329" w:author="Anna Macurova" w:date="2020-03-20T12:01:00Z">
        <w:r w:rsidR="009A3DDA">
          <w:rPr>
            <w:rFonts w:cs="Calibri"/>
          </w:rPr>
          <w:t>2</w:t>
        </w:r>
        <w:r w:rsidR="009A3DDA" w:rsidRPr="009A3DDA">
          <w:rPr>
            <w:rFonts w:cs="Calibri"/>
          </w:rPr>
          <w:t xml:space="preserve"> </w:t>
        </w:r>
      </w:ins>
      <w:r w:rsidRPr="009A3DDA">
        <w:rPr>
          <w:rFonts w:cs="Calibri"/>
        </w:rPr>
        <w:t xml:space="preserve">nemění koncepci </w:t>
      </w:r>
      <w:del w:id="1330" w:author="Anna Macurova" w:date="2020-04-23T14:10:00Z">
        <w:r w:rsidRPr="009A3DDA" w:rsidDel="00E318DA">
          <w:rPr>
            <w:rFonts w:cs="Calibri"/>
          </w:rPr>
          <w:delText>systému ÚSES</w:delText>
        </w:r>
        <w:r w:rsidR="00DC613E" w:rsidRPr="009A3DDA" w:rsidDel="00E318DA">
          <w:rPr>
            <w:rFonts w:cs="Calibri"/>
          </w:rPr>
          <w:delText>.</w:delText>
        </w:r>
      </w:del>
      <w:ins w:id="1331" w:author="Anna Macurova" w:date="2020-04-23T14:10:00Z">
        <w:r w:rsidR="00E318DA">
          <w:rPr>
            <w:rFonts w:cs="Calibri"/>
          </w:rPr>
          <w:t xml:space="preserve">uspořádání krajiny. </w:t>
        </w:r>
      </w:ins>
    </w:p>
    <w:p w14:paraId="04525688" w14:textId="45C8312B" w:rsidR="00877178" w:rsidRPr="009A3DDA" w:rsidRDefault="00877178">
      <w:pPr>
        <w:pStyle w:val="Nadpis2"/>
        <w:spacing w:before="120" w:after="120"/>
        <w:pPrChange w:id="1332" w:author="Svarova, Tereza" w:date="2020-05-13T16:55:00Z">
          <w:pPr>
            <w:pStyle w:val="Nadpis2"/>
          </w:pPr>
        </w:pPrChange>
      </w:pPr>
      <w:bookmarkStart w:id="1333" w:name="_Toc532396695"/>
      <w:bookmarkStart w:id="1334" w:name="_Toc40340065"/>
      <w:r w:rsidRPr="009A3DDA">
        <w:t>návrh systému ÚSES</w:t>
      </w:r>
      <w:bookmarkEnd w:id="1333"/>
      <w:bookmarkEnd w:id="1334"/>
    </w:p>
    <w:p w14:paraId="65CE50EF" w14:textId="0CC3CA8F" w:rsidR="00DC613E" w:rsidRPr="009A3DDA" w:rsidRDefault="00DC613E">
      <w:pPr>
        <w:spacing w:before="120" w:after="240"/>
        <w:ind w:left="567"/>
        <w:jc w:val="both"/>
        <w:rPr>
          <w:rFonts w:cs="Calibri"/>
        </w:rPr>
        <w:pPrChange w:id="1335" w:author="Svarova, Tereza" w:date="2020-05-13T17:04:00Z">
          <w:pPr>
            <w:spacing w:before="120"/>
            <w:jc w:val="both"/>
          </w:pPr>
        </w:pPrChange>
      </w:pPr>
      <w:r w:rsidRPr="009A3DDA">
        <w:rPr>
          <w:rFonts w:cs="Calibri"/>
        </w:rPr>
        <w:t xml:space="preserve">Změna </w:t>
      </w:r>
      <w:del w:id="1336" w:author="Svarova, Tereza" w:date="2020-05-13T16:58:00Z">
        <w:r w:rsidRPr="009A3DDA" w:rsidDel="00913FED">
          <w:rPr>
            <w:rFonts w:cs="Calibri"/>
          </w:rPr>
          <w:delText xml:space="preserve">ÚP </w:delText>
        </w:r>
      </w:del>
      <w:r w:rsidRPr="009A3DDA">
        <w:rPr>
          <w:rFonts w:cs="Calibri"/>
        </w:rPr>
        <w:t xml:space="preserve">č. </w:t>
      </w:r>
      <w:del w:id="1337" w:author="Anna Macurova" w:date="2020-03-20T12:01:00Z">
        <w:r w:rsidRPr="009A3DDA" w:rsidDel="009A3DDA">
          <w:rPr>
            <w:rFonts w:cs="Calibri"/>
          </w:rPr>
          <w:delText xml:space="preserve">1 </w:delText>
        </w:r>
      </w:del>
      <w:ins w:id="1338" w:author="Anna Macurova" w:date="2020-03-20T12:01:00Z">
        <w:r w:rsidR="009A3DDA">
          <w:rPr>
            <w:rFonts w:cs="Calibri"/>
          </w:rPr>
          <w:t>2</w:t>
        </w:r>
      </w:ins>
      <w:ins w:id="1339" w:author="Svarova, Tereza" w:date="2020-05-13T16:58:00Z">
        <w:r w:rsidR="00913FED">
          <w:rPr>
            <w:rFonts w:cs="Calibri"/>
          </w:rPr>
          <w:t xml:space="preserve"> </w:t>
        </w:r>
      </w:ins>
      <w:ins w:id="1340" w:author="Anna Macurova" w:date="2020-03-20T12:01:00Z">
        <w:del w:id="1341" w:author="Svarova, Tereza" w:date="2020-05-14T08:24:00Z">
          <w:r w:rsidR="009A3DDA" w:rsidRPr="009A3DDA" w:rsidDel="00AA739F">
            <w:rPr>
              <w:rFonts w:cs="Calibri"/>
            </w:rPr>
            <w:delText xml:space="preserve"> </w:delText>
          </w:r>
        </w:del>
      </w:ins>
      <w:r w:rsidRPr="009A3DDA">
        <w:rPr>
          <w:rFonts w:cs="Calibri"/>
        </w:rPr>
        <w:t xml:space="preserve">nemění </w:t>
      </w:r>
      <w:del w:id="1342" w:author="Svarova, Tereza" w:date="2020-05-14T08:25:00Z">
        <w:r w:rsidRPr="009A3DDA" w:rsidDel="00AA739F">
          <w:rPr>
            <w:rFonts w:cs="Calibri"/>
          </w:rPr>
          <w:delText>koncepci systému ÚSES</w:delText>
        </w:r>
        <w:r w:rsidR="00D12A69" w:rsidRPr="009A3DDA" w:rsidDel="00AA739F">
          <w:rPr>
            <w:rFonts w:cs="Calibri"/>
          </w:rPr>
          <w:delText>.</w:delText>
        </w:r>
      </w:del>
      <w:ins w:id="1343" w:author="Svarova, Tereza" w:date="2020-05-14T08:25:00Z">
        <w:r w:rsidR="00AA739F">
          <w:rPr>
            <w:rFonts w:cs="Calibri"/>
          </w:rPr>
          <w:t>výrok této podkapitoly. Změna č. 2 nevymezuje nové prvky ÚSES.</w:t>
        </w:r>
      </w:ins>
      <w:ins w:id="1344" w:author="Windows User" w:date="2021-03-23T13:54:00Z">
        <w:r w:rsidR="00205BB0">
          <w:rPr>
            <w:rFonts w:cs="Calibri"/>
          </w:rPr>
          <w:t xml:space="preserve"> Ve změně ZM2/1 rozšiřuje hranici nadregionálního biokoridoru K66</w:t>
        </w:r>
      </w:ins>
      <w:ins w:id="1345" w:author="Windows User" w:date="2021-03-23T13:55:00Z">
        <w:r w:rsidR="00205BB0">
          <w:rPr>
            <w:rFonts w:cs="Calibri"/>
          </w:rPr>
          <w:t>.</w:t>
        </w:r>
      </w:ins>
    </w:p>
    <w:p w14:paraId="3703BD23" w14:textId="66A14F4E" w:rsidR="00DB00BF" w:rsidRPr="009A3DDA" w:rsidRDefault="00877178">
      <w:pPr>
        <w:pStyle w:val="Nadpis2"/>
        <w:spacing w:before="120" w:after="120"/>
        <w:pPrChange w:id="1346" w:author="Svarova, Tereza" w:date="2020-05-13T16:55:00Z">
          <w:pPr>
            <w:pStyle w:val="Nadpis2"/>
          </w:pPr>
        </w:pPrChange>
      </w:pPr>
      <w:bookmarkStart w:id="1347" w:name="_Toc532396696"/>
      <w:bookmarkStart w:id="1348" w:name="_Toc40340066"/>
      <w:r w:rsidRPr="009A3DDA">
        <w:t>prostupnost krajiny</w:t>
      </w:r>
      <w:bookmarkEnd w:id="1347"/>
      <w:bookmarkEnd w:id="1348"/>
    </w:p>
    <w:p w14:paraId="257BB92A" w14:textId="5BD60AA6" w:rsidR="00DB00BF" w:rsidRPr="009A3DDA" w:rsidRDefault="00DB00BF">
      <w:pPr>
        <w:spacing w:before="120" w:after="240"/>
        <w:ind w:left="567"/>
        <w:jc w:val="both"/>
        <w:rPr>
          <w:rFonts w:cs="Calibri"/>
        </w:rPr>
        <w:pPrChange w:id="1349" w:author="Svarova, Tereza" w:date="2020-05-13T17:04:00Z">
          <w:pPr/>
        </w:pPrChange>
      </w:pPr>
      <w:r w:rsidRPr="009A3DDA">
        <w:rPr>
          <w:rFonts w:cs="Calibri"/>
        </w:rPr>
        <w:t xml:space="preserve">Změna č. </w:t>
      </w:r>
      <w:ins w:id="1350" w:author="Anna Macurova" w:date="2020-03-20T12:01:00Z">
        <w:r w:rsidR="009A3DDA">
          <w:rPr>
            <w:rFonts w:cs="Calibri"/>
          </w:rPr>
          <w:t>2</w:t>
        </w:r>
      </w:ins>
      <w:del w:id="1351" w:author="Anna Macurova" w:date="2020-03-20T12:01:00Z">
        <w:r w:rsidRPr="009A3DDA" w:rsidDel="009A3DDA">
          <w:rPr>
            <w:rFonts w:cs="Calibri"/>
          </w:rPr>
          <w:delText>1</w:delText>
        </w:r>
      </w:del>
      <w:r w:rsidRPr="009A3DDA">
        <w:rPr>
          <w:rFonts w:cs="Calibri"/>
        </w:rPr>
        <w:t xml:space="preserve"> </w:t>
      </w:r>
      <w:del w:id="1352" w:author="Svarova, Tereza" w:date="2020-05-14T08:25:00Z">
        <w:r w:rsidRPr="009A3DDA" w:rsidDel="00AA739F">
          <w:rPr>
            <w:rFonts w:cs="Calibri"/>
          </w:rPr>
          <w:delText xml:space="preserve">ÚP </w:delText>
        </w:r>
      </w:del>
      <w:r w:rsidR="00956D1B" w:rsidRPr="009A3DDA">
        <w:rPr>
          <w:rFonts w:cs="Calibri"/>
        </w:rPr>
        <w:t>nemá vliv na</w:t>
      </w:r>
      <w:r w:rsidRPr="009A3DDA">
        <w:rPr>
          <w:rFonts w:cs="Calibri"/>
        </w:rPr>
        <w:t xml:space="preserve"> prostupnost krajiny</w:t>
      </w:r>
      <w:r w:rsidR="00956D1B" w:rsidRPr="009A3DDA">
        <w:rPr>
          <w:rFonts w:cs="Calibri"/>
        </w:rPr>
        <w:t>.</w:t>
      </w:r>
    </w:p>
    <w:p w14:paraId="167B44BF" w14:textId="007F82EC" w:rsidR="00877178" w:rsidRPr="00DF40BD" w:rsidRDefault="00877178">
      <w:pPr>
        <w:pStyle w:val="Nadpis2"/>
        <w:spacing w:before="120" w:after="120"/>
        <w:pPrChange w:id="1353" w:author="Svarova, Tereza" w:date="2020-05-13T16:55:00Z">
          <w:pPr>
            <w:pStyle w:val="Nadpis2"/>
          </w:pPr>
        </w:pPrChange>
      </w:pPr>
      <w:bookmarkStart w:id="1354" w:name="_Toc532396697"/>
      <w:bookmarkStart w:id="1355" w:name="_Toc40340067"/>
      <w:r w:rsidRPr="009A3DDA">
        <w:t>protierozní opatření</w:t>
      </w:r>
      <w:bookmarkEnd w:id="1354"/>
      <w:bookmarkEnd w:id="1355"/>
    </w:p>
    <w:p w14:paraId="1209079D" w14:textId="3D635A7F" w:rsidR="00BD6439" w:rsidRPr="009A3DDA" w:rsidRDefault="00956D1B">
      <w:pPr>
        <w:spacing w:before="120" w:after="240"/>
        <w:ind w:left="567"/>
        <w:jc w:val="both"/>
        <w:rPr>
          <w:rFonts w:cs="Calibri"/>
        </w:rPr>
        <w:pPrChange w:id="1356" w:author="Svarova, Tereza" w:date="2020-05-13T17:04:00Z">
          <w:pPr>
            <w:spacing w:before="120"/>
            <w:jc w:val="both"/>
          </w:pPr>
        </w:pPrChange>
      </w:pPr>
      <w:r w:rsidRPr="009A3DDA">
        <w:rPr>
          <w:rFonts w:cs="Calibri"/>
        </w:rPr>
        <w:t xml:space="preserve">Změna č. </w:t>
      </w:r>
      <w:ins w:id="1357" w:author="Anna Macurova" w:date="2020-03-20T12:01:00Z">
        <w:r w:rsidR="009A3DDA">
          <w:rPr>
            <w:rFonts w:cs="Calibri"/>
          </w:rPr>
          <w:t>2</w:t>
        </w:r>
      </w:ins>
      <w:del w:id="1358" w:author="Anna Macurova" w:date="2020-03-20T12:01:00Z">
        <w:r w:rsidRPr="009A3DDA" w:rsidDel="009A3DDA">
          <w:rPr>
            <w:rFonts w:cs="Calibri"/>
          </w:rPr>
          <w:delText>1</w:delText>
        </w:r>
      </w:del>
      <w:r w:rsidRPr="009A3DDA">
        <w:rPr>
          <w:rFonts w:cs="Calibri"/>
        </w:rPr>
        <w:t xml:space="preserve"> </w:t>
      </w:r>
      <w:del w:id="1359" w:author="Svarova, Tereza" w:date="2020-05-14T08:25:00Z">
        <w:r w:rsidRPr="009A3DDA" w:rsidDel="00AA739F">
          <w:rPr>
            <w:rFonts w:cs="Calibri"/>
          </w:rPr>
          <w:delText xml:space="preserve">ÚP </w:delText>
        </w:r>
      </w:del>
      <w:r w:rsidRPr="009A3DDA">
        <w:rPr>
          <w:rFonts w:cs="Calibri"/>
        </w:rPr>
        <w:t>nenavrhuje žádná protierozní opatření.</w:t>
      </w:r>
    </w:p>
    <w:p w14:paraId="7F75DCA9" w14:textId="67778D02" w:rsidR="00877178" w:rsidRPr="00E318DA" w:rsidRDefault="00877178">
      <w:pPr>
        <w:pStyle w:val="Nadpis2"/>
        <w:spacing w:before="120" w:after="120"/>
        <w:rPr>
          <w:rPrChange w:id="1360" w:author="Anna Macurova" w:date="2020-04-23T14:04:00Z">
            <w:rPr>
              <w:u w:val="none"/>
            </w:rPr>
          </w:rPrChange>
        </w:rPr>
        <w:pPrChange w:id="1361" w:author="Svarova, Tereza" w:date="2020-05-13T16:56:00Z">
          <w:pPr>
            <w:pStyle w:val="Nadpis2"/>
          </w:pPr>
        </w:pPrChange>
      </w:pPr>
      <w:bookmarkStart w:id="1362" w:name="_Toc532396698"/>
      <w:bookmarkStart w:id="1363" w:name="_Toc40340068"/>
      <w:r w:rsidRPr="00E318DA">
        <w:rPr>
          <w:rPrChange w:id="1364" w:author="Anna Macurova" w:date="2020-04-23T14:04:00Z">
            <w:rPr>
              <w:u w:val="none"/>
            </w:rPr>
          </w:rPrChange>
        </w:rPr>
        <w:t>vodní hospodářství a opatření proti povodním</w:t>
      </w:r>
      <w:bookmarkEnd w:id="1362"/>
      <w:bookmarkEnd w:id="1363"/>
    </w:p>
    <w:p w14:paraId="679F3C4C" w14:textId="27938BF6" w:rsidR="00877178" w:rsidRPr="009A3DDA" w:rsidRDefault="00956D1B">
      <w:pPr>
        <w:spacing w:before="120" w:after="240"/>
        <w:ind w:left="567"/>
        <w:jc w:val="both"/>
        <w:rPr>
          <w:rFonts w:cs="Calibri"/>
          <w:rPrChange w:id="1365" w:author="Anna Macurova" w:date="2020-03-20T12:01:00Z">
            <w:rPr>
              <w:rFonts w:cs="Calibri"/>
              <w:highlight w:val="yellow"/>
            </w:rPr>
          </w:rPrChange>
        </w:rPr>
        <w:pPrChange w:id="1366" w:author="Svarova, Tereza" w:date="2020-05-13T17:04:00Z">
          <w:pPr>
            <w:spacing w:before="120"/>
            <w:jc w:val="both"/>
          </w:pPr>
        </w:pPrChange>
      </w:pPr>
      <w:r w:rsidRPr="001F20EF">
        <w:rPr>
          <w:rFonts w:cs="Calibri"/>
        </w:rPr>
        <w:t xml:space="preserve">Změna č. </w:t>
      </w:r>
      <w:ins w:id="1367" w:author="Anna Macurova" w:date="2020-03-20T12:01:00Z">
        <w:r w:rsidR="009A3DDA">
          <w:rPr>
            <w:rFonts w:cs="Calibri"/>
          </w:rPr>
          <w:t>2</w:t>
        </w:r>
      </w:ins>
      <w:del w:id="1368" w:author="Anna Macurova" w:date="2020-03-20T12:01:00Z">
        <w:r w:rsidRPr="009A3DDA" w:rsidDel="009A3DDA">
          <w:rPr>
            <w:rFonts w:cs="Calibri"/>
          </w:rPr>
          <w:delText>1</w:delText>
        </w:r>
      </w:del>
      <w:r w:rsidRPr="009A3DDA">
        <w:rPr>
          <w:rFonts w:cs="Calibri"/>
        </w:rPr>
        <w:t xml:space="preserve"> </w:t>
      </w:r>
      <w:del w:id="1369" w:author="Svarova, Tereza" w:date="2020-05-14T08:25:00Z">
        <w:r w:rsidRPr="009A3DDA" w:rsidDel="00AA739F">
          <w:rPr>
            <w:rFonts w:cs="Calibri"/>
          </w:rPr>
          <w:delText xml:space="preserve">ÚP </w:delText>
        </w:r>
      </w:del>
      <w:r w:rsidRPr="009A3DDA">
        <w:rPr>
          <w:rFonts w:cs="Calibri"/>
        </w:rPr>
        <w:t>nenavrhuje</w:t>
      </w:r>
      <w:r w:rsidR="008406FE" w:rsidRPr="009A3DDA">
        <w:rPr>
          <w:rFonts w:cs="Calibri"/>
        </w:rPr>
        <w:t xml:space="preserve"> žádná protipovodňová opatření.</w:t>
      </w:r>
    </w:p>
    <w:p w14:paraId="62D92804" w14:textId="4383ED6A" w:rsidR="00877178" w:rsidRPr="009A3DDA" w:rsidRDefault="00877178">
      <w:pPr>
        <w:pStyle w:val="Nadpis2"/>
        <w:spacing w:before="120" w:after="120"/>
        <w:pPrChange w:id="1370" w:author="Svarova, Tereza" w:date="2020-05-13T16:56:00Z">
          <w:pPr>
            <w:pStyle w:val="Nadpis2"/>
          </w:pPr>
        </w:pPrChange>
      </w:pPr>
      <w:bookmarkStart w:id="1371" w:name="_Toc532396699"/>
      <w:bookmarkStart w:id="1372" w:name="_Toc40340069"/>
      <w:r w:rsidRPr="009A3DDA">
        <w:t>koncepce rekreačního využívání krajiny</w:t>
      </w:r>
      <w:bookmarkEnd w:id="1371"/>
      <w:bookmarkEnd w:id="1372"/>
    </w:p>
    <w:p w14:paraId="3FE11DAF" w14:textId="28B5DF15" w:rsidR="00956D1B" w:rsidRPr="00302509" w:rsidRDefault="00956D1B">
      <w:pPr>
        <w:spacing w:after="360"/>
        <w:ind w:left="567"/>
        <w:rPr>
          <w:szCs w:val="22"/>
        </w:rPr>
        <w:pPrChange w:id="1373" w:author="Svarova, Tereza" w:date="2020-05-13T17:04:00Z">
          <w:pPr>
            <w:jc w:val="both"/>
          </w:pPr>
        </w:pPrChange>
      </w:pPr>
      <w:r w:rsidRPr="001F6D3A">
        <w:rPr>
          <w:szCs w:val="22"/>
        </w:rPr>
        <w:t xml:space="preserve">Změna č. </w:t>
      </w:r>
      <w:del w:id="1374" w:author="Anna Macurova" w:date="2020-03-20T12:01:00Z">
        <w:r w:rsidRPr="001F6D3A" w:rsidDel="009A3DDA">
          <w:rPr>
            <w:szCs w:val="22"/>
          </w:rPr>
          <w:delText xml:space="preserve">1 </w:delText>
        </w:r>
      </w:del>
      <w:ins w:id="1375" w:author="Anna Macurova" w:date="2020-03-20T12:01:00Z">
        <w:r w:rsidR="009A3DDA" w:rsidRPr="00302509">
          <w:rPr>
            <w:szCs w:val="22"/>
          </w:rPr>
          <w:t xml:space="preserve">2 </w:t>
        </w:r>
      </w:ins>
      <w:del w:id="1376" w:author="Svarova, Tereza" w:date="2020-05-14T08:25:00Z">
        <w:r w:rsidRPr="00302509" w:rsidDel="00AA739F">
          <w:rPr>
            <w:szCs w:val="22"/>
          </w:rPr>
          <w:delText xml:space="preserve">ÚP </w:delText>
        </w:r>
      </w:del>
      <w:r w:rsidRPr="00302509">
        <w:rPr>
          <w:szCs w:val="22"/>
        </w:rPr>
        <w:t>nemění koncepci rekreačního využívání krajiny</w:t>
      </w:r>
      <w:r w:rsidR="00737D7C" w:rsidRPr="00302509">
        <w:rPr>
          <w:szCs w:val="22"/>
        </w:rPr>
        <w:t>.</w:t>
      </w:r>
    </w:p>
    <w:p w14:paraId="43351593" w14:textId="3D816233" w:rsidR="00877178" w:rsidRPr="009A3DDA" w:rsidRDefault="00CA3624">
      <w:pPr>
        <w:pStyle w:val="Nadpis1"/>
        <w:spacing w:before="120" w:after="240"/>
        <w:pPrChange w:id="1377" w:author="Svarova, Tereza" w:date="2020-05-13T16:54:00Z">
          <w:pPr>
            <w:pStyle w:val="Nadpis1"/>
          </w:pPr>
        </w:pPrChange>
      </w:pPr>
      <w:bookmarkStart w:id="1378" w:name="_Toc532396700"/>
      <w:ins w:id="1379" w:author="Svarova, Tereza" w:date="2020-05-14T09:05:00Z">
        <w:r>
          <w:br w:type="page"/>
        </w:r>
      </w:ins>
      <w:bookmarkStart w:id="1380" w:name="_Toc40340070"/>
      <w:r w:rsidR="00877178" w:rsidRPr="00F64DB7">
        <w:rPr>
          <w:sz w:val="26"/>
          <w:szCs w:val="26"/>
          <w:rPrChange w:id="1381" w:author="Svarova, Tereza" w:date="2020-05-14T09:07:00Z">
            <w:rPr/>
          </w:rPrChange>
        </w:rPr>
        <w:lastRenderedPageBreak/>
        <w:t>stanovení podmínek pro využití ploch s rozdílným způsobem využití s určením převažujícího účelu využití (hlavní využití), pokud je možné jej stanovit, přípustného využití, nepřípustného využití</w:t>
      </w:r>
      <w:r w:rsidR="007B399D" w:rsidRPr="00F64DB7">
        <w:rPr>
          <w:sz w:val="26"/>
          <w:szCs w:val="26"/>
          <w:rPrChange w:id="1382" w:author="Svarova, Tereza" w:date="2020-05-14T09:07:00Z">
            <w:rPr/>
          </w:rPrChange>
        </w:rPr>
        <w:t xml:space="preserve"> (včetně stanovení, ve kterých plochách je vyloučeno umísťování staveb, zařízení a jiných opatření pro účely uvedené v § 18 odst. 5 stavebního zákona)</w:t>
      </w:r>
      <w:r w:rsidR="00877178" w:rsidRPr="00F64DB7">
        <w:rPr>
          <w:sz w:val="26"/>
          <w:szCs w:val="26"/>
          <w:rPrChange w:id="1383" w:author="Svarova, Tereza" w:date="2020-05-14T09:07:00Z">
            <w:rPr/>
          </w:rPrChange>
        </w:rPr>
        <w:t xml:space="preserve">, popřípadě </w:t>
      </w:r>
      <w:r w:rsidR="007B399D" w:rsidRPr="00F64DB7">
        <w:rPr>
          <w:sz w:val="26"/>
          <w:szCs w:val="26"/>
          <w:rPrChange w:id="1384" w:author="Svarova, Tereza" w:date="2020-05-14T09:07:00Z">
            <w:rPr/>
          </w:rPrChange>
        </w:rPr>
        <w:t xml:space="preserve">stanovení </w:t>
      </w:r>
      <w:r w:rsidR="00877178" w:rsidRPr="00F64DB7">
        <w:rPr>
          <w:sz w:val="26"/>
          <w:szCs w:val="26"/>
          <w:rPrChange w:id="1385" w:author="Svarova, Tereza" w:date="2020-05-14T09:07:00Z">
            <w:rPr/>
          </w:rPrChange>
        </w:rPr>
        <w:t>podmíněně přípustného využití těchto ploch a stanovení podmínek prostorového uspořádání, včetně základních podmínek ochrany krajinného rázu</w:t>
      </w:r>
      <w:bookmarkEnd w:id="1378"/>
      <w:bookmarkEnd w:id="1380"/>
    </w:p>
    <w:p w14:paraId="455ECA4C" w14:textId="5A8D3D20" w:rsidR="00956D1B" w:rsidRPr="001F6D3A" w:rsidRDefault="00956D1B">
      <w:pPr>
        <w:spacing w:after="360"/>
        <w:ind w:left="426"/>
        <w:jc w:val="both"/>
        <w:rPr>
          <w:ins w:id="1386" w:author="Anna Macurova" w:date="2020-03-24T11:51:00Z"/>
          <w:szCs w:val="22"/>
        </w:rPr>
        <w:pPrChange w:id="1387" w:author="Svarova, Tereza" w:date="2020-05-13T17:04:00Z">
          <w:pPr>
            <w:spacing w:before="120"/>
          </w:pPr>
        </w:pPrChange>
      </w:pPr>
      <w:r w:rsidRPr="001F6D3A">
        <w:rPr>
          <w:szCs w:val="22"/>
        </w:rPr>
        <w:t xml:space="preserve">Změna č. </w:t>
      </w:r>
      <w:del w:id="1388" w:author="Anna Macurova" w:date="2020-03-20T12:02:00Z">
        <w:r w:rsidRPr="001F6D3A" w:rsidDel="009A3DDA">
          <w:rPr>
            <w:szCs w:val="22"/>
          </w:rPr>
          <w:delText xml:space="preserve">1 </w:delText>
        </w:r>
      </w:del>
      <w:ins w:id="1389" w:author="Anna Macurova" w:date="2020-03-20T12:02:00Z">
        <w:r w:rsidR="009A3DDA" w:rsidRPr="00913FED">
          <w:rPr>
            <w:szCs w:val="22"/>
            <w:rPrChange w:id="1390" w:author="Svarova, Tereza" w:date="2020-05-13T16:56:00Z">
              <w:rPr>
                <w:rFonts w:cs="Calibri"/>
                <w:highlight w:val="yellow"/>
              </w:rPr>
            </w:rPrChange>
          </w:rPr>
          <w:t>2</w:t>
        </w:r>
        <w:r w:rsidR="009A3DDA" w:rsidRPr="001F6D3A">
          <w:rPr>
            <w:szCs w:val="22"/>
          </w:rPr>
          <w:t xml:space="preserve"> </w:t>
        </w:r>
      </w:ins>
      <w:del w:id="1391" w:author="Svarova, Tereza" w:date="2020-05-14T08:26:00Z">
        <w:r w:rsidRPr="001F6D3A" w:rsidDel="00AA739F">
          <w:rPr>
            <w:szCs w:val="22"/>
          </w:rPr>
          <w:delText xml:space="preserve">ÚP Květnice </w:delText>
        </w:r>
      </w:del>
      <w:r w:rsidR="00684DD2" w:rsidRPr="001F6D3A">
        <w:rPr>
          <w:szCs w:val="22"/>
        </w:rPr>
        <w:t>nemění</w:t>
      </w:r>
      <w:r w:rsidRPr="001F6D3A">
        <w:rPr>
          <w:szCs w:val="22"/>
        </w:rPr>
        <w:t xml:space="preserve"> </w:t>
      </w:r>
      <w:del w:id="1392" w:author="Svarova, Tereza" w:date="2020-05-14T08:26:00Z">
        <w:r w:rsidRPr="001F6D3A" w:rsidDel="00AA739F">
          <w:rPr>
            <w:szCs w:val="22"/>
          </w:rPr>
          <w:delText>podmínky pro využití ploch s rozdílným způsobem využití</w:delText>
        </w:r>
      </w:del>
      <w:ins w:id="1393" w:author="Svarova, Tereza" w:date="2020-05-14T08:26:00Z">
        <w:r w:rsidR="00AA739F">
          <w:rPr>
            <w:szCs w:val="22"/>
          </w:rPr>
          <w:t>výrok této kapitoly.</w:t>
        </w:r>
      </w:ins>
      <w:del w:id="1394" w:author="Svarova, Tereza" w:date="2020-05-14T08:26:00Z">
        <w:r w:rsidR="00575F16" w:rsidRPr="001F6D3A" w:rsidDel="00AA739F">
          <w:rPr>
            <w:szCs w:val="22"/>
          </w:rPr>
          <w:delText>.</w:delText>
        </w:r>
      </w:del>
    </w:p>
    <w:p w14:paraId="6083A37E" w14:textId="7CE8AEBB" w:rsidR="00360661" w:rsidRPr="00F64DB7" w:rsidDel="00C97CEE" w:rsidRDefault="00360661">
      <w:pPr>
        <w:spacing w:before="120" w:after="240"/>
        <w:rPr>
          <w:del w:id="1395" w:author="Anna Macurova" w:date="2020-03-20T14:02:00Z"/>
          <w:sz w:val="26"/>
          <w:szCs w:val="26"/>
          <w:rPrChange w:id="1396" w:author="Svarova, Tereza" w:date="2020-05-14T09:07:00Z">
            <w:rPr>
              <w:del w:id="1397" w:author="Anna Macurova" w:date="2020-03-20T14:02:00Z"/>
              <w:rFonts w:cs="Calibri"/>
            </w:rPr>
          </w:rPrChange>
        </w:rPr>
        <w:pPrChange w:id="1398" w:author="Svarova, Tereza" w:date="2020-05-13T16:54:00Z">
          <w:pPr>
            <w:spacing w:before="120"/>
          </w:pPr>
        </w:pPrChange>
      </w:pPr>
      <w:del w:id="1399" w:author="Anna Macurova" w:date="2020-03-20T14:02:00Z">
        <w:r w:rsidRPr="00F64DB7" w:rsidDel="00C97CEE">
          <w:rPr>
            <w:sz w:val="26"/>
            <w:szCs w:val="26"/>
            <w:rPrChange w:id="1400" w:author="Svarova, Tereza" w:date="2020-05-14T09:07:00Z">
              <w:rPr/>
            </w:rPrChange>
          </w:rPr>
          <w:delText xml:space="preserve">Max. index zastavění se v Podmínkách prostorového uspořádání a základních podmínkách ochrany krajinného rázu pro plochy </w:delText>
        </w:r>
        <w:r w:rsidRPr="00F64DB7" w:rsidDel="00C97CEE">
          <w:rPr>
            <w:b/>
            <w:sz w:val="26"/>
            <w:szCs w:val="26"/>
            <w:rPrChange w:id="1401" w:author="Svarova, Tereza" w:date="2020-05-14T09:07:00Z">
              <w:rPr>
                <w:b/>
              </w:rPr>
            </w:rPrChange>
          </w:rPr>
          <w:delText>BI</w:delText>
        </w:r>
        <w:r w:rsidRPr="00F64DB7" w:rsidDel="00C97CEE">
          <w:rPr>
            <w:sz w:val="26"/>
            <w:szCs w:val="26"/>
            <w:rPrChange w:id="1402" w:author="Svarova, Tereza" w:date="2020-05-14T09:07:00Z">
              <w:rPr/>
            </w:rPrChange>
          </w:rPr>
          <w:delText xml:space="preserve"> upravuje takto:</w:delText>
        </w:r>
        <w:bookmarkStart w:id="1403" w:name="_Toc39511764"/>
        <w:bookmarkStart w:id="1404" w:name="_Toc40339849"/>
        <w:bookmarkStart w:id="1405" w:name="_Toc40340071"/>
        <w:bookmarkEnd w:id="1403"/>
        <w:bookmarkEnd w:id="1404"/>
        <w:bookmarkEnd w:id="1405"/>
      </w:del>
    </w:p>
    <w:p w14:paraId="35240977" w14:textId="6348961B" w:rsidR="00360661" w:rsidRPr="00F64DB7" w:rsidDel="00C97CEE" w:rsidRDefault="00360661">
      <w:pPr>
        <w:numPr>
          <w:ilvl w:val="0"/>
          <w:numId w:val="13"/>
        </w:numPr>
        <w:spacing w:before="120" w:after="240"/>
        <w:rPr>
          <w:del w:id="1406" w:author="Anna Macurova" w:date="2020-03-20T14:02:00Z"/>
          <w:sz w:val="26"/>
          <w:szCs w:val="26"/>
          <w:rPrChange w:id="1407" w:author="Svarova, Tereza" w:date="2020-05-14T09:07:00Z">
            <w:rPr>
              <w:del w:id="1408" w:author="Anna Macurova" w:date="2020-03-20T14:02:00Z"/>
              <w:rFonts w:cs="Calibri"/>
            </w:rPr>
          </w:rPrChange>
        </w:rPr>
        <w:pPrChange w:id="1409" w:author="Svarova, Tereza" w:date="2020-05-13T16:54:00Z">
          <w:pPr>
            <w:numPr>
              <w:numId w:val="13"/>
            </w:numPr>
            <w:spacing w:before="120"/>
            <w:ind w:left="720" w:hanging="360"/>
          </w:pPr>
        </w:pPrChange>
      </w:pPr>
      <w:del w:id="1410" w:author="Anna Macurova" w:date="2020-03-20T14:02:00Z">
        <w:r w:rsidRPr="00F64DB7" w:rsidDel="00C97CEE">
          <w:rPr>
            <w:sz w:val="26"/>
            <w:szCs w:val="26"/>
            <w:rPrChange w:id="1411" w:author="Svarova, Tereza" w:date="2020-05-14T09:07:00Z">
              <w:rPr>
                <w:rFonts w:cs="Calibri"/>
              </w:rPr>
            </w:rPrChange>
          </w:rPr>
          <w:delText xml:space="preserve">„max. index zastavění území 0,3 (u plochy Z09 přípustný max. index zastavění území 0,4 pro rodinné domy v zemním tělese)“ </w:delText>
        </w:r>
        <w:bookmarkStart w:id="1412" w:name="_Toc39511765"/>
        <w:bookmarkStart w:id="1413" w:name="_Toc40339850"/>
        <w:bookmarkStart w:id="1414" w:name="_Toc40340072"/>
        <w:bookmarkEnd w:id="1412"/>
        <w:bookmarkEnd w:id="1413"/>
        <w:bookmarkEnd w:id="1414"/>
      </w:del>
    </w:p>
    <w:p w14:paraId="428BFB43" w14:textId="72B3775A" w:rsidR="00956D1B" w:rsidRPr="00F64DB7" w:rsidDel="00C97CEE" w:rsidRDefault="00956D1B">
      <w:pPr>
        <w:spacing w:before="120" w:after="240"/>
        <w:rPr>
          <w:del w:id="1415" w:author="Anna Macurova" w:date="2020-03-20T14:02:00Z"/>
          <w:sz w:val="26"/>
          <w:szCs w:val="26"/>
          <w:rPrChange w:id="1416" w:author="Svarova, Tereza" w:date="2020-05-14T09:07:00Z">
            <w:rPr>
              <w:del w:id="1417" w:author="Anna Macurova" w:date="2020-03-20T14:02:00Z"/>
              <w:rFonts w:cs="Calibri"/>
            </w:rPr>
          </w:rPrChange>
        </w:rPr>
        <w:pPrChange w:id="1418" w:author="Svarova, Tereza" w:date="2020-05-13T16:54:00Z">
          <w:pPr/>
        </w:pPrChange>
      </w:pPr>
      <w:bookmarkStart w:id="1419" w:name="_Toc39511766"/>
      <w:bookmarkStart w:id="1420" w:name="_Toc40339851"/>
      <w:bookmarkStart w:id="1421" w:name="_Toc40340073"/>
      <w:bookmarkEnd w:id="1419"/>
      <w:bookmarkEnd w:id="1420"/>
      <w:bookmarkEnd w:id="1421"/>
    </w:p>
    <w:p w14:paraId="0F331BCD" w14:textId="3D86D51E" w:rsidR="00877178" w:rsidRPr="00F64DB7" w:rsidRDefault="00877178">
      <w:pPr>
        <w:pStyle w:val="Nadpis1"/>
        <w:spacing w:before="120" w:after="240"/>
        <w:rPr>
          <w:sz w:val="26"/>
          <w:szCs w:val="26"/>
          <w:rPrChange w:id="1422" w:author="Svarova, Tereza" w:date="2020-05-14T09:07:00Z">
            <w:rPr/>
          </w:rPrChange>
        </w:rPr>
        <w:pPrChange w:id="1423" w:author="Svarova, Tereza" w:date="2020-05-13T16:54:00Z">
          <w:pPr>
            <w:pStyle w:val="Nadpis1"/>
          </w:pPr>
        </w:pPrChange>
      </w:pPr>
      <w:bookmarkStart w:id="1424" w:name="_Toc269743281"/>
      <w:bookmarkStart w:id="1425" w:name="_Toc532396701"/>
      <w:bookmarkStart w:id="1426" w:name="_Toc40340074"/>
      <w:bookmarkStart w:id="1427" w:name="_Toc269743282"/>
      <w:r w:rsidRPr="00F64DB7">
        <w:rPr>
          <w:sz w:val="26"/>
          <w:szCs w:val="26"/>
          <w:rPrChange w:id="1428" w:author="Svarova, Tereza" w:date="2020-05-14T09:07:00Z">
            <w:rPr/>
          </w:rPrChange>
        </w:rPr>
        <w:t>vymezení veřejně prospěšných staveb, veřejně prospěšných opatření, staveb a</w:t>
      </w:r>
      <w:ins w:id="1429" w:author="Anna Macurova" w:date="2020-04-06T14:02:00Z">
        <w:r w:rsidR="009053E9" w:rsidRPr="00F64DB7">
          <w:rPr>
            <w:sz w:val="26"/>
            <w:szCs w:val="26"/>
            <w:rPrChange w:id="1430" w:author="Svarova, Tereza" w:date="2020-05-14T09:07:00Z">
              <w:rPr/>
            </w:rPrChange>
          </w:rPr>
          <w:t> </w:t>
        </w:r>
      </w:ins>
      <w:del w:id="1431" w:author="Anna Macurova" w:date="2020-04-06T14:02:00Z">
        <w:r w:rsidRPr="00F64DB7" w:rsidDel="009053E9">
          <w:rPr>
            <w:sz w:val="26"/>
            <w:szCs w:val="26"/>
            <w:rPrChange w:id="1432" w:author="Svarova, Tereza" w:date="2020-05-14T09:07:00Z">
              <w:rPr/>
            </w:rPrChange>
          </w:rPr>
          <w:delText xml:space="preserve"> </w:delText>
        </w:r>
      </w:del>
      <w:r w:rsidRPr="00F64DB7">
        <w:rPr>
          <w:sz w:val="26"/>
          <w:szCs w:val="26"/>
          <w:rPrChange w:id="1433" w:author="Svarova, Tereza" w:date="2020-05-14T09:07:00Z">
            <w:rPr/>
          </w:rPrChange>
        </w:rPr>
        <w:t>opatření k zajišťování obrany a bezpečnosti státu a ploch pro asanaci, pro která lze práva k pozemkům a stavbám vyvlastnit</w:t>
      </w:r>
      <w:bookmarkEnd w:id="1424"/>
      <w:bookmarkEnd w:id="1425"/>
      <w:bookmarkEnd w:id="1426"/>
    </w:p>
    <w:p w14:paraId="36BE2E83" w14:textId="776EDB59" w:rsidR="00393DC3" w:rsidRPr="0072773D" w:rsidRDefault="00393DC3">
      <w:pPr>
        <w:spacing w:before="120"/>
        <w:ind w:left="426"/>
        <w:rPr>
          <w:rFonts w:cs="Calibri"/>
        </w:rPr>
        <w:pPrChange w:id="1434" w:author="Svarova, Tereza" w:date="2020-05-13T17:04:00Z">
          <w:pPr>
            <w:spacing w:before="120"/>
          </w:pPr>
        </w:pPrChange>
      </w:pPr>
      <w:r w:rsidRPr="0072773D">
        <w:rPr>
          <w:rFonts w:cs="Calibri"/>
        </w:rPr>
        <w:t xml:space="preserve">Změna č. </w:t>
      </w:r>
      <w:del w:id="1435" w:author="Anna Macurova" w:date="2020-03-20T12:02:00Z">
        <w:r w:rsidRPr="0072773D" w:rsidDel="009A3DDA">
          <w:rPr>
            <w:rFonts w:cs="Calibri"/>
          </w:rPr>
          <w:delText xml:space="preserve">1 </w:delText>
        </w:r>
      </w:del>
      <w:ins w:id="1436" w:author="Anna Macurova" w:date="2020-03-20T12:02:00Z">
        <w:r w:rsidR="009A3DDA" w:rsidRPr="0072773D">
          <w:rPr>
            <w:rFonts w:cs="Calibri"/>
            <w:rPrChange w:id="1437" w:author="Anna Macurova" w:date="2020-05-04T15:02:00Z">
              <w:rPr>
                <w:rFonts w:cs="Calibri"/>
                <w:highlight w:val="yellow"/>
              </w:rPr>
            </w:rPrChange>
          </w:rPr>
          <w:t>2</w:t>
        </w:r>
        <w:r w:rsidR="009A3DDA" w:rsidRPr="0072773D">
          <w:rPr>
            <w:rFonts w:cs="Calibri"/>
          </w:rPr>
          <w:t xml:space="preserve"> </w:t>
        </w:r>
      </w:ins>
      <w:del w:id="1438" w:author="Svarova, Tereza" w:date="2020-05-14T08:26:00Z">
        <w:r w:rsidRPr="0072773D" w:rsidDel="00AA739F">
          <w:rPr>
            <w:rFonts w:cs="Calibri"/>
          </w:rPr>
          <w:delText xml:space="preserve">ÚP Květnice </w:delText>
        </w:r>
      </w:del>
      <w:r w:rsidRPr="0072773D">
        <w:rPr>
          <w:rFonts w:cs="Calibri"/>
        </w:rPr>
        <w:t>nevymezuje žádná veřejně prospěšná opatření</w:t>
      </w:r>
      <w:ins w:id="1439" w:author="Anna Macurova" w:date="2020-04-23T14:14:00Z">
        <w:r w:rsidR="003C5773" w:rsidRPr="0072773D">
          <w:rPr>
            <w:rFonts w:cs="Calibri"/>
          </w:rPr>
          <w:t>.</w:t>
        </w:r>
      </w:ins>
    </w:p>
    <w:p w14:paraId="390B236B" w14:textId="1E89C24D" w:rsidR="00877178" w:rsidRPr="001F6D3A" w:rsidRDefault="00393DC3">
      <w:pPr>
        <w:spacing w:after="360"/>
        <w:ind w:left="426"/>
        <w:jc w:val="both"/>
        <w:rPr>
          <w:szCs w:val="22"/>
        </w:rPr>
        <w:pPrChange w:id="1440" w:author="Svarova, Tereza" w:date="2020-05-13T17:04:00Z">
          <w:pPr>
            <w:spacing w:before="120"/>
          </w:pPr>
        </w:pPrChange>
      </w:pPr>
      <w:r w:rsidRPr="001F6D3A">
        <w:rPr>
          <w:szCs w:val="22"/>
        </w:rPr>
        <w:t xml:space="preserve">Změna č. </w:t>
      </w:r>
      <w:del w:id="1441" w:author="Anna Macurova" w:date="2020-03-20T12:02:00Z">
        <w:r w:rsidRPr="001F6D3A" w:rsidDel="009A3DDA">
          <w:rPr>
            <w:szCs w:val="22"/>
          </w:rPr>
          <w:delText xml:space="preserve">1 </w:delText>
        </w:r>
      </w:del>
      <w:ins w:id="1442" w:author="Anna Macurova" w:date="2020-03-20T12:02:00Z">
        <w:r w:rsidR="009A3DDA" w:rsidRPr="00913FED">
          <w:rPr>
            <w:szCs w:val="22"/>
            <w:rPrChange w:id="1443" w:author="Svarova, Tereza" w:date="2020-05-13T16:56:00Z">
              <w:rPr>
                <w:rFonts w:cs="Calibri"/>
                <w:highlight w:val="yellow"/>
              </w:rPr>
            </w:rPrChange>
          </w:rPr>
          <w:t>2</w:t>
        </w:r>
        <w:r w:rsidR="009A3DDA" w:rsidRPr="001F6D3A">
          <w:rPr>
            <w:szCs w:val="22"/>
          </w:rPr>
          <w:t xml:space="preserve"> </w:t>
        </w:r>
      </w:ins>
      <w:del w:id="1444" w:author="Svarova, Tereza" w:date="2020-05-14T08:26:00Z">
        <w:r w:rsidRPr="001F6D3A" w:rsidDel="00AA739F">
          <w:rPr>
            <w:szCs w:val="22"/>
          </w:rPr>
          <w:delText xml:space="preserve">ÚP </w:delText>
        </w:r>
      </w:del>
      <w:r w:rsidRPr="001F6D3A">
        <w:rPr>
          <w:szCs w:val="22"/>
        </w:rPr>
        <w:t>nevymezuje žádné stavby a opatření k zajišťování obrany a bezpečnosti státu a</w:t>
      </w:r>
      <w:ins w:id="1445" w:author="Svarova, Tereza" w:date="2020-05-13T17:04:00Z">
        <w:r w:rsidR="008562DB">
          <w:rPr>
            <w:szCs w:val="22"/>
          </w:rPr>
          <w:t> </w:t>
        </w:r>
      </w:ins>
      <w:del w:id="1446" w:author="Svarova, Tereza" w:date="2020-05-13T17:04:00Z">
        <w:r w:rsidRPr="001F6D3A" w:rsidDel="008562DB">
          <w:rPr>
            <w:szCs w:val="22"/>
          </w:rPr>
          <w:delText xml:space="preserve"> </w:delText>
        </w:r>
      </w:del>
      <w:r w:rsidRPr="001F6D3A">
        <w:rPr>
          <w:szCs w:val="22"/>
        </w:rPr>
        <w:t>ploch pro asanaci, pro která lze práva k pozemkům a stavbám vyvlastnit</w:t>
      </w:r>
      <w:ins w:id="1447" w:author="Anna Macurova" w:date="2020-04-23T14:14:00Z">
        <w:r w:rsidR="003C5773" w:rsidRPr="001F6D3A">
          <w:rPr>
            <w:szCs w:val="22"/>
          </w:rPr>
          <w:t>.</w:t>
        </w:r>
      </w:ins>
    </w:p>
    <w:p w14:paraId="5CBF38B0" w14:textId="77777777" w:rsidR="00D361D4" w:rsidRPr="00F64DB7" w:rsidRDefault="00D361D4">
      <w:pPr>
        <w:pStyle w:val="Nadpis1"/>
        <w:spacing w:before="120" w:after="240"/>
        <w:rPr>
          <w:sz w:val="26"/>
          <w:szCs w:val="26"/>
          <w:rPrChange w:id="1448" w:author="Svarova, Tereza" w:date="2020-05-14T09:07:00Z">
            <w:rPr/>
          </w:rPrChange>
        </w:rPr>
        <w:pPrChange w:id="1449" w:author="Svarova, Tereza" w:date="2020-05-13T16:54:00Z">
          <w:pPr>
            <w:pStyle w:val="Nadpis1"/>
          </w:pPr>
        </w:pPrChange>
      </w:pPr>
      <w:bookmarkStart w:id="1450" w:name="_Toc532396702"/>
      <w:bookmarkStart w:id="1451" w:name="_Toc40340075"/>
      <w:r w:rsidRPr="00F64DB7">
        <w:rPr>
          <w:sz w:val="26"/>
          <w:szCs w:val="26"/>
          <w:rPrChange w:id="1452" w:author="Svarova, Tereza" w:date="2020-05-14T09:07:00Z">
            <w:rPr/>
          </w:rPrChange>
        </w:rPr>
        <w:t>vyme</w:t>
      </w:r>
      <w:r w:rsidR="00104E09" w:rsidRPr="00F64DB7">
        <w:rPr>
          <w:sz w:val="26"/>
          <w:szCs w:val="26"/>
          <w:rPrChange w:id="1453" w:author="Svarova, Tereza" w:date="2020-05-14T09:07:00Z">
            <w:rPr/>
          </w:rPrChange>
        </w:rPr>
        <w:t>zení veřejně prospěšných staveb a veřejných prostranství, pro které lze uplatnit předkupní právo, s uvedením v čí prospěch je předkupní právo zřizováno, parcelních čísel pozemků, názvu katastrálního území a případně dalších údajů podle §</w:t>
      </w:r>
      <w:r w:rsidR="00BD4429" w:rsidRPr="00F64DB7">
        <w:rPr>
          <w:sz w:val="26"/>
          <w:szCs w:val="26"/>
          <w:rPrChange w:id="1454" w:author="Svarova, Tereza" w:date="2020-05-14T09:07:00Z">
            <w:rPr/>
          </w:rPrChange>
        </w:rPr>
        <w:t>8</w:t>
      </w:r>
      <w:r w:rsidR="00104E09" w:rsidRPr="00F64DB7">
        <w:rPr>
          <w:sz w:val="26"/>
          <w:szCs w:val="26"/>
          <w:rPrChange w:id="1455" w:author="Svarova, Tereza" w:date="2020-05-14T09:07:00Z">
            <w:rPr/>
          </w:rPrChange>
        </w:rPr>
        <w:t xml:space="preserve"> katastrálního zákona</w:t>
      </w:r>
      <w:bookmarkEnd w:id="1450"/>
      <w:bookmarkEnd w:id="1451"/>
      <w:r w:rsidRPr="00F64DB7">
        <w:rPr>
          <w:sz w:val="26"/>
          <w:szCs w:val="26"/>
          <w:rPrChange w:id="1456" w:author="Svarova, Tereza" w:date="2020-05-14T09:07:00Z">
            <w:rPr/>
          </w:rPrChange>
        </w:rPr>
        <w:t xml:space="preserve"> </w:t>
      </w:r>
    </w:p>
    <w:p w14:paraId="2EEE8CFC" w14:textId="4E0776EF" w:rsidR="00D361D4" w:rsidRPr="00302509" w:rsidRDefault="00393DC3">
      <w:pPr>
        <w:spacing w:after="360"/>
        <w:ind w:left="426"/>
        <w:jc w:val="both"/>
        <w:rPr>
          <w:szCs w:val="22"/>
        </w:rPr>
        <w:pPrChange w:id="1457" w:author="Svarova, Tereza" w:date="2020-05-13T17:04:00Z">
          <w:pPr>
            <w:spacing w:before="120"/>
          </w:pPr>
        </w:pPrChange>
      </w:pPr>
      <w:r w:rsidRPr="001F6D3A">
        <w:rPr>
          <w:szCs w:val="22"/>
        </w:rPr>
        <w:t xml:space="preserve">Změna č. </w:t>
      </w:r>
      <w:del w:id="1458" w:author="Anna Macurova" w:date="2020-03-20T12:03:00Z">
        <w:r w:rsidRPr="001F6D3A" w:rsidDel="009A3DDA">
          <w:rPr>
            <w:szCs w:val="22"/>
          </w:rPr>
          <w:delText xml:space="preserve">1 </w:delText>
        </w:r>
      </w:del>
      <w:ins w:id="1459" w:author="Anna Macurova" w:date="2020-03-20T12:03:00Z">
        <w:r w:rsidR="009A3DDA" w:rsidRPr="00913FED">
          <w:rPr>
            <w:szCs w:val="22"/>
            <w:rPrChange w:id="1460" w:author="Svarova, Tereza" w:date="2020-05-13T16:56:00Z">
              <w:rPr>
                <w:rFonts w:cs="Calibri"/>
                <w:highlight w:val="yellow"/>
              </w:rPr>
            </w:rPrChange>
          </w:rPr>
          <w:t>2</w:t>
        </w:r>
        <w:r w:rsidR="009A3DDA" w:rsidRPr="001F6D3A">
          <w:rPr>
            <w:szCs w:val="22"/>
          </w:rPr>
          <w:t xml:space="preserve"> </w:t>
        </w:r>
      </w:ins>
      <w:del w:id="1461" w:author="Svarova, Tereza" w:date="2020-05-14T08:27:00Z">
        <w:r w:rsidRPr="001F6D3A" w:rsidDel="00AA739F">
          <w:rPr>
            <w:szCs w:val="22"/>
          </w:rPr>
          <w:delText xml:space="preserve">ÚP </w:delText>
        </w:r>
      </w:del>
      <w:r w:rsidRPr="001F6D3A">
        <w:rPr>
          <w:szCs w:val="22"/>
        </w:rPr>
        <w:t>nevymezuje žádné veřejně prospěšné stavby a veřejná prostranství, pro které lze uplatnit předkupní právo.</w:t>
      </w:r>
    </w:p>
    <w:p w14:paraId="65A3741E" w14:textId="77777777" w:rsidR="007B399D" w:rsidRPr="00F64DB7" w:rsidRDefault="007B399D">
      <w:pPr>
        <w:pStyle w:val="Nadpis1"/>
        <w:spacing w:before="120" w:after="240"/>
        <w:rPr>
          <w:sz w:val="26"/>
          <w:szCs w:val="26"/>
          <w:rPrChange w:id="1462" w:author="Svarova, Tereza" w:date="2020-05-14T09:07:00Z">
            <w:rPr/>
          </w:rPrChange>
        </w:rPr>
        <w:pPrChange w:id="1463" w:author="Svarova, Tereza" w:date="2020-05-13T16:54:00Z">
          <w:pPr>
            <w:pStyle w:val="Nadpis1"/>
          </w:pPr>
        </w:pPrChange>
      </w:pPr>
      <w:bookmarkStart w:id="1464" w:name="_Toc532396703"/>
      <w:bookmarkStart w:id="1465" w:name="_Toc40340076"/>
      <w:bookmarkStart w:id="1466" w:name="_Toc269743283"/>
      <w:bookmarkEnd w:id="1427"/>
      <w:r w:rsidRPr="00F64DB7">
        <w:rPr>
          <w:sz w:val="26"/>
          <w:szCs w:val="26"/>
          <w:rPrChange w:id="1467" w:author="Svarova, Tereza" w:date="2020-05-14T09:07:00Z">
            <w:rPr/>
          </w:rPrChange>
        </w:rPr>
        <w:t>stanovení kompenzačních opatření podle § 50 odst. 6 stavebního zákona</w:t>
      </w:r>
      <w:bookmarkEnd w:id="1464"/>
      <w:bookmarkEnd w:id="1465"/>
    </w:p>
    <w:p w14:paraId="4AAA7F82" w14:textId="013CA8B8" w:rsidR="007B399D" w:rsidRPr="001F6D3A" w:rsidRDefault="00653BC4">
      <w:pPr>
        <w:spacing w:after="360"/>
        <w:ind w:left="426"/>
        <w:rPr>
          <w:szCs w:val="22"/>
        </w:rPr>
        <w:pPrChange w:id="1468" w:author="Svarova, Tereza" w:date="2020-05-14T08:27:00Z">
          <w:pPr/>
        </w:pPrChange>
      </w:pPr>
      <w:r w:rsidRPr="001F6D3A">
        <w:rPr>
          <w:szCs w:val="22"/>
        </w:rPr>
        <w:t xml:space="preserve">Kompenzační opatření </w:t>
      </w:r>
      <w:r w:rsidR="00684DD2" w:rsidRPr="001F6D3A">
        <w:rPr>
          <w:szCs w:val="22"/>
        </w:rPr>
        <w:t>nejsou</w:t>
      </w:r>
      <w:r w:rsidRPr="001F6D3A">
        <w:rPr>
          <w:szCs w:val="22"/>
        </w:rPr>
        <w:t xml:space="preserve"> </w:t>
      </w:r>
      <w:r w:rsidR="00393DC3" w:rsidRPr="001F6D3A">
        <w:rPr>
          <w:szCs w:val="22"/>
        </w:rPr>
        <w:t xml:space="preserve">změnou č. </w:t>
      </w:r>
      <w:del w:id="1469" w:author="Anna Macurova" w:date="2020-03-20T12:03:00Z">
        <w:r w:rsidR="00393DC3" w:rsidRPr="001F6D3A" w:rsidDel="009A3DDA">
          <w:rPr>
            <w:szCs w:val="22"/>
          </w:rPr>
          <w:delText>1</w:delText>
        </w:r>
        <w:r w:rsidR="00FB3ACD" w:rsidRPr="001F6D3A" w:rsidDel="009A3DDA">
          <w:rPr>
            <w:szCs w:val="22"/>
          </w:rPr>
          <w:delText> </w:delText>
        </w:r>
      </w:del>
      <w:ins w:id="1470" w:author="Anna Macurova" w:date="2020-03-20T12:03:00Z">
        <w:r w:rsidR="009A3DDA" w:rsidRPr="00913FED">
          <w:rPr>
            <w:szCs w:val="22"/>
            <w:rPrChange w:id="1471" w:author="Svarova, Tereza" w:date="2020-05-13T16:56:00Z">
              <w:rPr>
                <w:highlight w:val="yellow"/>
              </w:rPr>
            </w:rPrChange>
          </w:rPr>
          <w:t>2</w:t>
        </w:r>
        <w:r w:rsidR="009A3DDA" w:rsidRPr="001F6D3A">
          <w:rPr>
            <w:szCs w:val="22"/>
          </w:rPr>
          <w:t> </w:t>
        </w:r>
      </w:ins>
      <w:del w:id="1472" w:author="Svarova, Tereza" w:date="2020-05-14T08:27:00Z">
        <w:r w:rsidR="00FB3ACD" w:rsidRPr="001F6D3A" w:rsidDel="00AA739F">
          <w:rPr>
            <w:szCs w:val="22"/>
          </w:rPr>
          <w:delText xml:space="preserve">ÚP </w:delText>
        </w:r>
      </w:del>
      <w:r w:rsidR="00FB3ACD" w:rsidRPr="001F6D3A">
        <w:rPr>
          <w:szCs w:val="22"/>
        </w:rPr>
        <w:t>stanovena.</w:t>
      </w:r>
    </w:p>
    <w:p w14:paraId="05F8543A" w14:textId="34DD4848" w:rsidR="00877178" w:rsidRPr="00F64DB7" w:rsidRDefault="00877178">
      <w:pPr>
        <w:pStyle w:val="Nadpis1"/>
        <w:spacing w:before="120" w:after="240"/>
        <w:rPr>
          <w:sz w:val="26"/>
          <w:szCs w:val="26"/>
          <w:rPrChange w:id="1473" w:author="Svarova, Tereza" w:date="2020-05-14T09:07:00Z">
            <w:rPr/>
          </w:rPrChange>
        </w:rPr>
        <w:pPrChange w:id="1474" w:author="Svarova, Tereza" w:date="2020-05-13T16:54:00Z">
          <w:pPr>
            <w:pStyle w:val="Nadpis1"/>
          </w:pPr>
        </w:pPrChange>
      </w:pPr>
      <w:bookmarkStart w:id="1475" w:name="_Toc532396704"/>
      <w:bookmarkStart w:id="1476" w:name="_Toc40340077"/>
      <w:r w:rsidRPr="00F64DB7">
        <w:rPr>
          <w:sz w:val="26"/>
          <w:szCs w:val="26"/>
          <w:rPrChange w:id="1477" w:author="Svarova, Tereza" w:date="2020-05-14T09:07:00Z">
            <w:rPr/>
          </w:rPrChange>
        </w:rPr>
        <w:t>vymezení ploch a koridorů územních rezerv a stanovení možného budoucího využití, včetně podmínek pro jeho prověření</w:t>
      </w:r>
      <w:bookmarkEnd w:id="1466"/>
      <w:bookmarkEnd w:id="1475"/>
      <w:bookmarkEnd w:id="1476"/>
    </w:p>
    <w:p w14:paraId="22C3EACC" w14:textId="57A487EE" w:rsidR="00877178" w:rsidRPr="00913FED" w:rsidRDefault="00393DC3">
      <w:pPr>
        <w:spacing w:after="360"/>
        <w:ind w:left="425"/>
        <w:rPr>
          <w:szCs w:val="22"/>
          <w:rPrChange w:id="1478" w:author="Svarova, Tereza" w:date="2020-05-13T16:56:00Z">
            <w:rPr/>
          </w:rPrChange>
        </w:rPr>
        <w:pPrChange w:id="1479" w:author="Svarova, Tereza" w:date="2020-05-14T09:05:00Z">
          <w:pPr/>
        </w:pPrChange>
      </w:pPr>
      <w:r w:rsidRPr="001F6D3A">
        <w:rPr>
          <w:szCs w:val="22"/>
        </w:rPr>
        <w:t>Změna č.</w:t>
      </w:r>
      <w:del w:id="1480" w:author="Anna Macurova" w:date="2020-03-20T12:03:00Z">
        <w:r w:rsidRPr="001F6D3A" w:rsidDel="009A3DDA">
          <w:rPr>
            <w:szCs w:val="22"/>
          </w:rPr>
          <w:delText>1</w:delText>
        </w:r>
        <w:r w:rsidR="003C7CF4" w:rsidRPr="001F6D3A" w:rsidDel="009A3DDA">
          <w:rPr>
            <w:szCs w:val="22"/>
          </w:rPr>
          <w:delText xml:space="preserve"> </w:delText>
        </w:r>
      </w:del>
      <w:ins w:id="1481" w:author="Anna Macurova" w:date="2020-03-20T12:03:00Z">
        <w:r w:rsidR="009A3DDA" w:rsidRPr="00913FED">
          <w:rPr>
            <w:szCs w:val="22"/>
            <w:rPrChange w:id="1482" w:author="Svarova, Tereza" w:date="2020-05-13T16:56:00Z">
              <w:rPr>
                <w:highlight w:val="yellow"/>
              </w:rPr>
            </w:rPrChange>
          </w:rPr>
          <w:t>2</w:t>
        </w:r>
        <w:r w:rsidR="009A3DDA" w:rsidRPr="001F6D3A">
          <w:rPr>
            <w:szCs w:val="22"/>
          </w:rPr>
          <w:t xml:space="preserve"> </w:t>
        </w:r>
      </w:ins>
      <w:del w:id="1483" w:author="Svarova, Tereza" w:date="2020-05-14T08:27:00Z">
        <w:r w:rsidR="00781BBC" w:rsidRPr="001F6D3A" w:rsidDel="00AA739F">
          <w:rPr>
            <w:szCs w:val="22"/>
          </w:rPr>
          <w:delText>ÚP</w:delText>
        </w:r>
        <w:r w:rsidR="00877178" w:rsidRPr="001F6D3A" w:rsidDel="00AA739F">
          <w:rPr>
            <w:szCs w:val="22"/>
          </w:rPr>
          <w:delText xml:space="preserve"> </w:delText>
        </w:r>
      </w:del>
      <w:r w:rsidR="007618EA" w:rsidRPr="001F6D3A">
        <w:rPr>
          <w:szCs w:val="22"/>
        </w:rPr>
        <w:t>ne</w:t>
      </w:r>
      <w:r w:rsidR="00877178" w:rsidRPr="00302509">
        <w:rPr>
          <w:szCs w:val="22"/>
        </w:rPr>
        <w:t>vymezuje</w:t>
      </w:r>
      <w:r w:rsidRPr="00302509">
        <w:rPr>
          <w:szCs w:val="22"/>
        </w:rPr>
        <w:t xml:space="preserve"> </w:t>
      </w:r>
      <w:del w:id="1484" w:author="Svarova, Tereza" w:date="2020-05-14T08:27:00Z">
        <w:r w:rsidRPr="00302509" w:rsidDel="00AA739F">
          <w:rPr>
            <w:szCs w:val="22"/>
          </w:rPr>
          <w:delText>žádné</w:delText>
        </w:r>
        <w:r w:rsidR="00877178" w:rsidRPr="00302509" w:rsidDel="00AA739F">
          <w:rPr>
            <w:szCs w:val="22"/>
          </w:rPr>
          <w:delText xml:space="preserve"> </w:delText>
        </w:r>
      </w:del>
      <w:r w:rsidR="00877178" w:rsidRPr="00205BB0">
        <w:rPr>
          <w:szCs w:val="22"/>
        </w:rPr>
        <w:t>územní rezervy</w:t>
      </w:r>
      <w:r w:rsidR="007618EA" w:rsidRPr="00913FED">
        <w:rPr>
          <w:szCs w:val="22"/>
          <w:rPrChange w:id="1485" w:author="Svarova, Tereza" w:date="2020-05-13T16:56:00Z">
            <w:rPr/>
          </w:rPrChange>
        </w:rPr>
        <w:t>.</w:t>
      </w:r>
    </w:p>
    <w:p w14:paraId="511350A7" w14:textId="4FBB891B" w:rsidR="00954462" w:rsidRPr="00F64DB7" w:rsidDel="00913FED" w:rsidRDefault="00954462" w:rsidP="00DF40BD">
      <w:pPr>
        <w:rPr>
          <w:del w:id="1486" w:author="Svarova, Tereza" w:date="2020-05-13T16:57:00Z"/>
          <w:sz w:val="26"/>
          <w:szCs w:val="26"/>
          <w:rPrChange w:id="1487" w:author="Svarova, Tereza" w:date="2020-05-14T09:07:00Z">
            <w:rPr>
              <w:del w:id="1488" w:author="Svarova, Tereza" w:date="2020-05-13T16:57:00Z"/>
              <w:rFonts w:eastAsia="Calibri"/>
              <w:highlight w:val="yellow"/>
            </w:rPr>
          </w:rPrChange>
        </w:rPr>
      </w:pPr>
      <w:bookmarkStart w:id="1489" w:name="_Toc40339856"/>
      <w:bookmarkStart w:id="1490" w:name="_Toc40340078"/>
      <w:bookmarkEnd w:id="1489"/>
      <w:bookmarkEnd w:id="1490"/>
    </w:p>
    <w:p w14:paraId="6D09E783" w14:textId="3E0AAB08" w:rsidR="00954462" w:rsidRPr="00F64DB7" w:rsidRDefault="00034697">
      <w:pPr>
        <w:pStyle w:val="Nadpis1"/>
        <w:spacing w:before="120" w:after="240"/>
        <w:rPr>
          <w:sz w:val="26"/>
          <w:szCs w:val="26"/>
          <w:rPrChange w:id="1491" w:author="Svarova, Tereza" w:date="2020-05-14T09:07:00Z">
            <w:rPr/>
          </w:rPrChange>
        </w:rPr>
        <w:pPrChange w:id="1492" w:author="Svarova, Tereza" w:date="2020-05-13T16:54:00Z">
          <w:pPr>
            <w:pStyle w:val="Nadpis1"/>
          </w:pPr>
        </w:pPrChange>
      </w:pPr>
      <w:bookmarkStart w:id="1493" w:name="_Toc532396705"/>
      <w:bookmarkStart w:id="1494" w:name="_Toc40340079"/>
      <w:r w:rsidRPr="00F64DB7">
        <w:rPr>
          <w:sz w:val="26"/>
          <w:szCs w:val="26"/>
          <w:rPrChange w:id="1495" w:author="Svarova, Tereza" w:date="2020-05-14T09:07:00Z">
            <w:rPr/>
          </w:rPrChange>
        </w:rPr>
        <w:t>vymezení</w:t>
      </w:r>
      <w:r w:rsidR="00954462" w:rsidRPr="00F64DB7">
        <w:rPr>
          <w:sz w:val="26"/>
          <w:szCs w:val="26"/>
          <w:rPrChange w:id="1496" w:author="Svarova, Tereza" w:date="2020-05-14T09:07:00Z">
            <w:rPr/>
          </w:rPrChange>
        </w:rPr>
        <w:t xml:space="preserve"> </w:t>
      </w:r>
      <w:r w:rsidRPr="00F64DB7">
        <w:rPr>
          <w:sz w:val="26"/>
          <w:szCs w:val="26"/>
          <w:rPrChange w:id="1497" w:author="Svarova, Tereza" w:date="2020-05-14T09:07:00Z">
            <w:rPr/>
          </w:rPrChange>
        </w:rPr>
        <w:t>ploch a</w:t>
      </w:r>
      <w:r w:rsidR="00954462" w:rsidRPr="00F64DB7">
        <w:rPr>
          <w:sz w:val="26"/>
          <w:szCs w:val="26"/>
          <w:rPrChange w:id="1498" w:author="Svarova, Tereza" w:date="2020-05-14T09:07:00Z">
            <w:rPr/>
          </w:rPrChange>
        </w:rPr>
        <w:t xml:space="preserve"> koridorů, ve kterých je</w:t>
      </w:r>
      <w:r w:rsidRPr="00F64DB7">
        <w:rPr>
          <w:sz w:val="26"/>
          <w:szCs w:val="26"/>
          <w:rPrChange w:id="1499" w:author="Svarova, Tereza" w:date="2020-05-14T09:07:00Z">
            <w:rPr/>
          </w:rPrChange>
        </w:rPr>
        <w:t xml:space="preserve"> rozhodování o změnách v území </w:t>
      </w:r>
      <w:r w:rsidR="00954462" w:rsidRPr="00F64DB7">
        <w:rPr>
          <w:sz w:val="26"/>
          <w:szCs w:val="26"/>
          <w:rPrChange w:id="1500" w:author="Svarova, Tereza" w:date="2020-05-14T09:07:00Z">
            <w:rPr/>
          </w:rPrChange>
        </w:rPr>
        <w:t>podmíněno zpracováním územní studie, stanov</w:t>
      </w:r>
      <w:r w:rsidRPr="00F64DB7">
        <w:rPr>
          <w:sz w:val="26"/>
          <w:szCs w:val="26"/>
          <w:rPrChange w:id="1501" w:author="Svarova, Tereza" w:date="2020-05-14T09:07:00Z">
            <w:rPr/>
          </w:rPrChange>
        </w:rPr>
        <w:t xml:space="preserve">ení podmínek pro její pořízení </w:t>
      </w:r>
      <w:r w:rsidR="00954462" w:rsidRPr="00F64DB7">
        <w:rPr>
          <w:sz w:val="26"/>
          <w:szCs w:val="26"/>
          <w:rPrChange w:id="1502" w:author="Svarova, Tereza" w:date="2020-05-14T09:07:00Z">
            <w:rPr/>
          </w:rPrChange>
        </w:rPr>
        <w:t>a</w:t>
      </w:r>
      <w:ins w:id="1503" w:author="Svarova, Tereza" w:date="2020-05-14T09:08:00Z">
        <w:r w:rsidR="008065BE">
          <w:rPr>
            <w:sz w:val="26"/>
            <w:szCs w:val="26"/>
          </w:rPr>
          <w:t> </w:t>
        </w:r>
      </w:ins>
      <w:del w:id="1504" w:author="Svarova, Tereza" w:date="2020-05-14T09:08:00Z">
        <w:r w:rsidR="00954462" w:rsidRPr="00F64DB7" w:rsidDel="008065BE">
          <w:rPr>
            <w:sz w:val="26"/>
            <w:szCs w:val="26"/>
            <w:rPrChange w:id="1505" w:author="Svarova, Tereza" w:date="2020-05-14T09:07:00Z">
              <w:rPr/>
            </w:rPrChange>
          </w:rPr>
          <w:delText xml:space="preserve"> </w:delText>
        </w:r>
      </w:del>
      <w:r w:rsidR="00954462" w:rsidRPr="00F64DB7">
        <w:rPr>
          <w:sz w:val="26"/>
          <w:szCs w:val="26"/>
          <w:rPrChange w:id="1506" w:author="Svarova, Tereza" w:date="2020-05-14T09:07:00Z">
            <w:rPr/>
          </w:rPrChange>
        </w:rPr>
        <w:t>přiměřené lhůty pro vložení dat o této studii do evidence územně plánovací činnosti</w:t>
      </w:r>
      <w:bookmarkEnd w:id="1493"/>
      <w:bookmarkEnd w:id="1494"/>
    </w:p>
    <w:p w14:paraId="30038C6B" w14:textId="06BAEA7F" w:rsidR="00954462" w:rsidRPr="00913FED" w:rsidRDefault="00393DC3">
      <w:pPr>
        <w:spacing w:after="360"/>
        <w:ind w:left="426"/>
        <w:jc w:val="both"/>
        <w:rPr>
          <w:szCs w:val="22"/>
          <w:rPrChange w:id="1507" w:author="Svarova, Tereza" w:date="2020-05-13T16:56:00Z">
            <w:rPr>
              <w:highlight w:val="yellow"/>
            </w:rPr>
          </w:rPrChange>
        </w:rPr>
        <w:pPrChange w:id="1508" w:author="Svarova, Tereza" w:date="2020-05-13T17:04:00Z">
          <w:pPr/>
        </w:pPrChange>
      </w:pPr>
      <w:r w:rsidRPr="001F6D3A">
        <w:rPr>
          <w:szCs w:val="22"/>
        </w:rPr>
        <w:t xml:space="preserve">Změna č. </w:t>
      </w:r>
      <w:del w:id="1509" w:author="Anna Macurova" w:date="2020-03-20T12:04:00Z">
        <w:r w:rsidRPr="001F6D3A" w:rsidDel="009A3DDA">
          <w:rPr>
            <w:szCs w:val="22"/>
          </w:rPr>
          <w:delText>1</w:delText>
        </w:r>
        <w:r w:rsidR="00034697" w:rsidRPr="001F6D3A" w:rsidDel="009A3DDA">
          <w:rPr>
            <w:szCs w:val="22"/>
          </w:rPr>
          <w:delText xml:space="preserve"> </w:delText>
        </w:r>
      </w:del>
      <w:ins w:id="1510" w:author="Anna Macurova" w:date="2020-03-20T12:04:00Z">
        <w:r w:rsidR="009A3DDA" w:rsidRPr="00913FED">
          <w:rPr>
            <w:szCs w:val="22"/>
            <w:rPrChange w:id="1511" w:author="Svarova, Tereza" w:date="2020-05-13T16:56:00Z">
              <w:rPr>
                <w:highlight w:val="yellow"/>
                <w:lang w:eastAsia="x-none"/>
              </w:rPr>
            </w:rPrChange>
          </w:rPr>
          <w:t>2</w:t>
        </w:r>
        <w:r w:rsidR="009A3DDA" w:rsidRPr="001F6D3A">
          <w:rPr>
            <w:szCs w:val="22"/>
          </w:rPr>
          <w:t xml:space="preserve"> </w:t>
        </w:r>
      </w:ins>
      <w:del w:id="1512" w:author="Svarova, Tereza" w:date="2020-05-14T08:27:00Z">
        <w:r w:rsidR="00034697" w:rsidRPr="001F6D3A" w:rsidDel="00AA739F">
          <w:rPr>
            <w:szCs w:val="22"/>
          </w:rPr>
          <w:delText xml:space="preserve">ÚP </w:delText>
        </w:r>
      </w:del>
      <w:r w:rsidR="00034697" w:rsidRPr="001F6D3A">
        <w:rPr>
          <w:szCs w:val="22"/>
        </w:rPr>
        <w:t>nevymezuje plochy</w:t>
      </w:r>
      <w:r w:rsidR="00684DD2" w:rsidRPr="001F6D3A">
        <w:rPr>
          <w:szCs w:val="22"/>
        </w:rPr>
        <w:t>,</w:t>
      </w:r>
      <w:r w:rsidR="00034697" w:rsidRPr="001F6D3A">
        <w:rPr>
          <w:szCs w:val="22"/>
        </w:rPr>
        <w:t xml:space="preserve"> ve kte</w:t>
      </w:r>
      <w:r w:rsidR="00034697" w:rsidRPr="00302509">
        <w:rPr>
          <w:szCs w:val="22"/>
        </w:rPr>
        <w:t>rých je rozhodování o změnách v území podmíněno zpracováním územní studie.</w:t>
      </w:r>
    </w:p>
    <w:p w14:paraId="132EBA38" w14:textId="52667FED" w:rsidR="00954462" w:rsidRPr="00F64DB7" w:rsidRDefault="008065BE">
      <w:pPr>
        <w:pStyle w:val="Nadpis1"/>
        <w:spacing w:before="120" w:after="240"/>
        <w:rPr>
          <w:sz w:val="26"/>
          <w:szCs w:val="26"/>
          <w:rPrChange w:id="1513" w:author="Svarova, Tereza" w:date="2020-05-14T09:07:00Z">
            <w:rPr/>
          </w:rPrChange>
        </w:rPr>
        <w:pPrChange w:id="1514" w:author="Svarova, Tereza" w:date="2020-05-13T16:54:00Z">
          <w:pPr>
            <w:pStyle w:val="Nadpis1"/>
          </w:pPr>
        </w:pPrChange>
      </w:pPr>
      <w:bookmarkStart w:id="1515" w:name="_Toc532396706"/>
      <w:ins w:id="1516" w:author="Svarova, Tereza" w:date="2020-05-14T09:08:00Z">
        <w:r>
          <w:rPr>
            <w:sz w:val="26"/>
            <w:szCs w:val="26"/>
          </w:rPr>
          <w:br w:type="page"/>
        </w:r>
      </w:ins>
      <w:bookmarkStart w:id="1517" w:name="_Toc40340080"/>
      <w:r w:rsidR="00954462" w:rsidRPr="00F64DB7">
        <w:rPr>
          <w:sz w:val="26"/>
          <w:szCs w:val="26"/>
          <w:rPrChange w:id="1518" w:author="Svarova, Tereza" w:date="2020-05-14T09:07:00Z">
            <w:rPr/>
          </w:rPrChange>
        </w:rPr>
        <w:lastRenderedPageBreak/>
        <w:t>vymezení ploch a koridorů, ve kterých je rozhodování o změnách v</w:t>
      </w:r>
      <w:r w:rsidR="00034697" w:rsidRPr="00F64DB7">
        <w:rPr>
          <w:sz w:val="26"/>
          <w:szCs w:val="26"/>
          <w:rPrChange w:id="1519" w:author="Svarova, Tereza" w:date="2020-05-14T09:07:00Z">
            <w:rPr/>
          </w:rPrChange>
        </w:rPr>
        <w:t xml:space="preserve"> území p</w:t>
      </w:r>
      <w:r w:rsidR="00954462" w:rsidRPr="00F64DB7">
        <w:rPr>
          <w:sz w:val="26"/>
          <w:szCs w:val="26"/>
          <w:rPrChange w:id="1520" w:author="Svarova, Tereza" w:date="2020-05-14T09:07:00Z">
            <w:rPr/>
          </w:rPrChange>
        </w:rPr>
        <w:t>odmíněno vydáním regulačního plánu, zadání regulačního plánu v rozsahu podle přílohy č. 9, stanovení, zda se bude jednat o regulační plán z podnětu nebo na žádost, a</w:t>
      </w:r>
      <w:ins w:id="1521" w:author="Svarova, Tereza" w:date="2020-05-14T09:06:00Z">
        <w:r w:rsidR="00F64DB7" w:rsidRPr="00F64DB7">
          <w:rPr>
            <w:sz w:val="26"/>
            <w:szCs w:val="26"/>
            <w:rPrChange w:id="1522" w:author="Svarova, Tereza" w:date="2020-05-14T09:07:00Z">
              <w:rPr/>
            </w:rPrChange>
          </w:rPr>
          <w:t> </w:t>
        </w:r>
      </w:ins>
      <w:del w:id="1523" w:author="Svarova, Tereza" w:date="2020-05-14T09:05:00Z">
        <w:r w:rsidR="00954462" w:rsidRPr="00F64DB7" w:rsidDel="00F64DB7">
          <w:rPr>
            <w:sz w:val="26"/>
            <w:szCs w:val="26"/>
            <w:rPrChange w:id="1524" w:author="Svarova, Tereza" w:date="2020-05-14T09:07:00Z">
              <w:rPr/>
            </w:rPrChange>
          </w:rPr>
          <w:delText xml:space="preserve"> </w:delText>
        </w:r>
      </w:del>
      <w:r w:rsidR="00954462" w:rsidRPr="00F64DB7">
        <w:rPr>
          <w:sz w:val="26"/>
          <w:szCs w:val="26"/>
          <w:rPrChange w:id="1525" w:author="Svarova, Tereza" w:date="2020-05-14T09:07:00Z">
            <w:rPr/>
          </w:rPrChange>
        </w:rPr>
        <w:t>u</w:t>
      </w:r>
      <w:ins w:id="1526" w:author="Svarova, Tereza" w:date="2020-05-14T09:05:00Z">
        <w:r w:rsidR="00F64DB7" w:rsidRPr="00F64DB7">
          <w:rPr>
            <w:sz w:val="26"/>
            <w:szCs w:val="26"/>
            <w:rPrChange w:id="1527" w:author="Svarova, Tereza" w:date="2020-05-14T09:07:00Z">
              <w:rPr/>
            </w:rPrChange>
          </w:rPr>
          <w:t> </w:t>
        </w:r>
      </w:ins>
      <w:del w:id="1528" w:author="Svarova, Tereza" w:date="2020-05-14T09:05:00Z">
        <w:r w:rsidR="00954462" w:rsidRPr="00F64DB7" w:rsidDel="00F64DB7">
          <w:rPr>
            <w:sz w:val="26"/>
            <w:szCs w:val="26"/>
            <w:rPrChange w:id="1529" w:author="Svarova, Tereza" w:date="2020-05-14T09:07:00Z">
              <w:rPr/>
            </w:rPrChange>
          </w:rPr>
          <w:delText xml:space="preserve"> </w:delText>
        </w:r>
      </w:del>
      <w:r w:rsidR="00954462" w:rsidRPr="00F64DB7">
        <w:rPr>
          <w:sz w:val="26"/>
          <w:szCs w:val="26"/>
          <w:rPrChange w:id="1530" w:author="Svarova, Tereza" w:date="2020-05-14T09:07:00Z">
            <w:rPr/>
          </w:rPrChange>
        </w:rPr>
        <w:t>regulačního plánu z podnětu stanovení přiměřené lhůty pro jeho vydání</w:t>
      </w:r>
      <w:bookmarkEnd w:id="1515"/>
      <w:bookmarkEnd w:id="1517"/>
    </w:p>
    <w:p w14:paraId="02AAA58D" w14:textId="1A7D4F39" w:rsidR="00DC7E1E" w:rsidRPr="001F6D3A" w:rsidRDefault="00DC7E1E">
      <w:pPr>
        <w:spacing w:after="360"/>
        <w:ind w:left="426"/>
        <w:jc w:val="both"/>
        <w:rPr>
          <w:szCs w:val="22"/>
        </w:rPr>
        <w:pPrChange w:id="1531" w:author="Svarova, Tereza" w:date="2020-05-13T17:04:00Z">
          <w:pPr>
            <w:numPr>
              <w:numId w:val="12"/>
            </w:numPr>
            <w:ind w:left="720" w:hanging="360"/>
          </w:pPr>
        </w:pPrChange>
      </w:pPr>
      <w:r w:rsidRPr="001F6D3A">
        <w:rPr>
          <w:szCs w:val="22"/>
        </w:rPr>
        <w:t xml:space="preserve">Změna č. </w:t>
      </w:r>
      <w:del w:id="1532" w:author="Anna Macurova" w:date="2020-03-20T12:04:00Z">
        <w:r w:rsidRPr="001F6D3A" w:rsidDel="009A3DDA">
          <w:rPr>
            <w:szCs w:val="22"/>
          </w:rPr>
          <w:delText xml:space="preserve">1 </w:delText>
        </w:r>
      </w:del>
      <w:ins w:id="1533" w:author="Anna Macurova" w:date="2020-03-20T12:04:00Z">
        <w:r w:rsidR="009A3DDA" w:rsidRPr="00913FED">
          <w:rPr>
            <w:szCs w:val="22"/>
            <w:rPrChange w:id="1534" w:author="Svarova, Tereza" w:date="2020-05-13T16:56:00Z">
              <w:rPr>
                <w:highlight w:val="yellow"/>
              </w:rPr>
            </w:rPrChange>
          </w:rPr>
          <w:t>2</w:t>
        </w:r>
        <w:r w:rsidR="009A3DDA" w:rsidRPr="001F6D3A">
          <w:rPr>
            <w:szCs w:val="22"/>
          </w:rPr>
          <w:t xml:space="preserve"> </w:t>
        </w:r>
      </w:ins>
      <w:del w:id="1535" w:author="Svarova, Tereza" w:date="2020-05-14T08:28:00Z">
        <w:r w:rsidRPr="001F6D3A" w:rsidDel="00AA739F">
          <w:rPr>
            <w:szCs w:val="22"/>
          </w:rPr>
          <w:delText xml:space="preserve">ÚP </w:delText>
        </w:r>
      </w:del>
      <w:r w:rsidRPr="001F6D3A">
        <w:rPr>
          <w:szCs w:val="22"/>
        </w:rPr>
        <w:t>nenavrhuje nové plochy podmíněné zpracováním regulačního plánu.</w:t>
      </w:r>
    </w:p>
    <w:p w14:paraId="679DD655" w14:textId="7B23B302" w:rsidR="001059BF" w:rsidRPr="00F64DB7" w:rsidDel="00CA7034" w:rsidRDefault="00B829E4">
      <w:pPr>
        <w:spacing w:before="120" w:after="240"/>
        <w:rPr>
          <w:del w:id="1536" w:author="Anna Macurova" w:date="2020-03-24T11:51:00Z"/>
          <w:sz w:val="26"/>
          <w:szCs w:val="26"/>
          <w:rPrChange w:id="1537" w:author="Svarova, Tereza" w:date="2020-05-14T09:07:00Z">
            <w:rPr>
              <w:del w:id="1538" w:author="Anna Macurova" w:date="2020-03-24T11:51:00Z"/>
            </w:rPr>
          </w:rPrChange>
        </w:rPr>
        <w:pPrChange w:id="1539" w:author="Svarova, Tereza" w:date="2020-05-13T16:54:00Z">
          <w:pPr/>
        </w:pPrChange>
      </w:pPr>
      <w:del w:id="1540" w:author="Anna Macurova" w:date="2020-03-24T11:51:00Z">
        <w:r w:rsidRPr="00F64DB7" w:rsidDel="00CA7034">
          <w:rPr>
            <w:sz w:val="26"/>
            <w:szCs w:val="26"/>
            <w:rPrChange w:id="1541" w:author="Svarova, Tereza" w:date="2020-05-14T09:07:00Z">
              <w:rPr/>
            </w:rPrChange>
          </w:rPr>
          <w:delText>Změna č. 1</w:delText>
        </w:r>
        <w:r w:rsidR="00496C32" w:rsidRPr="00F64DB7" w:rsidDel="00CA7034">
          <w:rPr>
            <w:sz w:val="26"/>
            <w:szCs w:val="26"/>
            <w:rPrChange w:id="1542" w:author="Svarova, Tereza" w:date="2020-05-14T09:07:00Z">
              <w:rPr/>
            </w:rPrChange>
          </w:rPr>
          <w:delText xml:space="preserve"> ÚP </w:delText>
        </w:r>
        <w:r w:rsidR="00DC7E1E" w:rsidRPr="00F64DB7" w:rsidDel="00CA7034">
          <w:rPr>
            <w:sz w:val="26"/>
            <w:szCs w:val="26"/>
            <w:rPrChange w:id="1543" w:author="Svarova, Tereza" w:date="2020-05-14T09:07:00Z">
              <w:rPr/>
            </w:rPrChange>
          </w:rPr>
          <w:delText xml:space="preserve">upravuje zadání regulačního plánu </w:delText>
        </w:r>
        <w:r w:rsidR="00CB7FCF" w:rsidRPr="00F64DB7" w:rsidDel="00CA7034">
          <w:rPr>
            <w:b/>
            <w:sz w:val="26"/>
            <w:szCs w:val="26"/>
            <w:rPrChange w:id="1544" w:author="Svarova, Tereza" w:date="2020-05-14T09:07:00Z">
              <w:rPr>
                <w:b/>
              </w:rPr>
            </w:rPrChange>
          </w:rPr>
          <w:delText>RP</w:delText>
        </w:r>
        <w:r w:rsidR="000E3C06" w:rsidRPr="00F64DB7" w:rsidDel="00CA7034">
          <w:rPr>
            <w:b/>
            <w:sz w:val="26"/>
            <w:szCs w:val="26"/>
            <w:rPrChange w:id="1545" w:author="Svarova, Tereza" w:date="2020-05-14T09:07:00Z">
              <w:rPr>
                <w:b/>
              </w:rPr>
            </w:rPrChange>
          </w:rPr>
          <w:delText>2</w:delText>
        </w:r>
        <w:r w:rsidR="00DC7E1E" w:rsidRPr="00F64DB7" w:rsidDel="00CA7034">
          <w:rPr>
            <w:b/>
            <w:sz w:val="26"/>
            <w:szCs w:val="26"/>
            <w:rPrChange w:id="1546" w:author="Svarova, Tereza" w:date="2020-05-14T09:07:00Z">
              <w:rPr>
                <w:b/>
              </w:rPr>
            </w:rPrChange>
          </w:rPr>
          <w:delText xml:space="preserve"> </w:delText>
        </w:r>
        <w:r w:rsidR="00DC7E1E" w:rsidRPr="00F64DB7" w:rsidDel="00CA7034">
          <w:rPr>
            <w:sz w:val="26"/>
            <w:szCs w:val="26"/>
            <w:rPrChange w:id="1547" w:author="Svarova, Tereza" w:date="2020-05-14T09:07:00Z">
              <w:rPr/>
            </w:rPrChange>
          </w:rPr>
          <w:delText>následovně</w:delText>
        </w:r>
        <w:r w:rsidR="00585262" w:rsidRPr="00F64DB7" w:rsidDel="00CA7034">
          <w:rPr>
            <w:sz w:val="26"/>
            <w:szCs w:val="26"/>
            <w:rPrChange w:id="1548" w:author="Svarova, Tereza" w:date="2020-05-14T09:07:00Z">
              <w:rPr/>
            </w:rPrChange>
          </w:rPr>
          <w:delText>.</w:delText>
        </w:r>
        <w:bookmarkStart w:id="1549" w:name="_Toc40339859"/>
        <w:bookmarkStart w:id="1550" w:name="_Toc40340081"/>
        <w:bookmarkEnd w:id="1549"/>
        <w:bookmarkEnd w:id="1550"/>
      </w:del>
    </w:p>
    <w:p w14:paraId="2D3458FE" w14:textId="70AC7CDA" w:rsidR="00BE18B6" w:rsidRPr="00F64DB7" w:rsidDel="00CA7034" w:rsidRDefault="00585262">
      <w:pPr>
        <w:spacing w:before="120" w:after="240"/>
        <w:rPr>
          <w:del w:id="1551" w:author="Anna Macurova" w:date="2020-03-24T11:51:00Z"/>
          <w:sz w:val="26"/>
          <w:szCs w:val="26"/>
          <w:rPrChange w:id="1552" w:author="Svarova, Tereza" w:date="2020-05-14T09:07:00Z">
            <w:rPr>
              <w:del w:id="1553" w:author="Anna Macurova" w:date="2020-03-24T11:51:00Z"/>
            </w:rPr>
          </w:rPrChange>
        </w:rPr>
        <w:pPrChange w:id="1554" w:author="Svarova, Tereza" w:date="2020-05-13T16:54:00Z">
          <w:pPr/>
        </w:pPrChange>
      </w:pPr>
      <w:del w:id="1555" w:author="Anna Macurova" w:date="2020-03-24T11:51:00Z">
        <w:r w:rsidRPr="00F64DB7" w:rsidDel="00CA7034">
          <w:rPr>
            <w:sz w:val="26"/>
            <w:szCs w:val="26"/>
            <w:rPrChange w:id="1556" w:author="Svarova, Tereza" w:date="2020-05-14T09:07:00Z">
              <w:rPr/>
            </w:rPrChange>
          </w:rPr>
          <w:delText>V bodě č. 2 přidává specifikaci ploch veřejné občanské vybavenosti:</w:delText>
        </w:r>
        <w:bookmarkStart w:id="1557" w:name="_Toc40339860"/>
        <w:bookmarkStart w:id="1558" w:name="_Toc40340082"/>
        <w:bookmarkEnd w:id="1557"/>
        <w:bookmarkEnd w:id="1558"/>
      </w:del>
    </w:p>
    <w:p w14:paraId="4C46D826" w14:textId="209D6511" w:rsidR="00585262" w:rsidRPr="00F64DB7" w:rsidDel="00CA7034" w:rsidRDefault="00585262">
      <w:pPr>
        <w:spacing w:before="120" w:after="240"/>
        <w:rPr>
          <w:del w:id="1559" w:author="Anna Macurova" w:date="2020-03-24T11:51:00Z"/>
          <w:sz w:val="26"/>
          <w:szCs w:val="26"/>
          <w:rPrChange w:id="1560" w:author="Svarova, Tereza" w:date="2020-05-14T09:07:00Z">
            <w:rPr>
              <w:del w:id="1561" w:author="Anna Macurova" w:date="2020-03-24T11:51:00Z"/>
            </w:rPr>
          </w:rPrChange>
        </w:rPr>
        <w:pPrChange w:id="1562" w:author="Svarova, Tereza" w:date="2020-05-13T16:54:00Z">
          <w:pPr/>
        </w:pPrChange>
      </w:pPr>
      <w:del w:id="1563" w:author="Anna Macurova" w:date="2020-03-24T11:51:00Z">
        <w:r w:rsidRPr="00F64DB7" w:rsidDel="00CA7034">
          <w:rPr>
            <w:sz w:val="26"/>
            <w:szCs w:val="26"/>
            <w:rPrChange w:id="1564" w:author="Svarova, Tereza" w:date="2020-05-14T09:07:00Z">
              <w:rPr/>
            </w:rPrChange>
          </w:rPr>
          <w:delText>„(pozemky staveb pro vzdělávání a výchovu, sociální služby, péči o rodinu, zdravotní služby, kulturu, ochranu obyvatelstva, tělovýchovu a sport, stravování a služby)“</w:delText>
        </w:r>
        <w:bookmarkStart w:id="1565" w:name="_Toc40339861"/>
        <w:bookmarkStart w:id="1566" w:name="_Toc40340083"/>
        <w:bookmarkEnd w:id="1565"/>
        <w:bookmarkEnd w:id="1566"/>
      </w:del>
    </w:p>
    <w:p w14:paraId="54DEF568" w14:textId="513B04A8" w:rsidR="00585262" w:rsidRPr="00F64DB7" w:rsidDel="00CA7034" w:rsidRDefault="00585262">
      <w:pPr>
        <w:spacing w:before="120" w:after="240"/>
        <w:rPr>
          <w:del w:id="1567" w:author="Anna Macurova" w:date="2020-03-24T11:51:00Z"/>
          <w:sz w:val="26"/>
          <w:szCs w:val="26"/>
          <w:rPrChange w:id="1568" w:author="Svarova, Tereza" w:date="2020-05-14T09:07:00Z">
            <w:rPr>
              <w:del w:id="1569" w:author="Anna Macurova" w:date="2020-03-24T11:51:00Z"/>
            </w:rPr>
          </w:rPrChange>
        </w:rPr>
        <w:pPrChange w:id="1570" w:author="Svarova, Tereza" w:date="2020-05-13T16:54:00Z">
          <w:pPr/>
        </w:pPrChange>
      </w:pPr>
      <w:bookmarkStart w:id="1571" w:name="_Toc40339862"/>
      <w:bookmarkStart w:id="1572" w:name="_Toc40340084"/>
      <w:bookmarkEnd w:id="1571"/>
      <w:bookmarkEnd w:id="1572"/>
    </w:p>
    <w:p w14:paraId="08797B30" w14:textId="73D03BCD" w:rsidR="00BE18B6" w:rsidRPr="00F64DB7" w:rsidDel="00CA7034" w:rsidRDefault="00585262">
      <w:pPr>
        <w:spacing w:before="120" w:after="240"/>
        <w:rPr>
          <w:del w:id="1573" w:author="Anna Macurova" w:date="2020-03-24T11:51:00Z"/>
          <w:sz w:val="26"/>
          <w:szCs w:val="26"/>
          <w:rPrChange w:id="1574" w:author="Svarova, Tereza" w:date="2020-05-14T09:07:00Z">
            <w:rPr>
              <w:del w:id="1575" w:author="Anna Macurova" w:date="2020-03-24T11:51:00Z"/>
            </w:rPr>
          </w:rPrChange>
        </w:rPr>
        <w:pPrChange w:id="1576" w:author="Svarova, Tereza" w:date="2020-05-13T16:54:00Z">
          <w:pPr/>
        </w:pPrChange>
      </w:pPr>
      <w:del w:id="1577" w:author="Anna Macurova" w:date="2020-03-24T11:51:00Z">
        <w:r w:rsidRPr="00F64DB7" w:rsidDel="00CA7034">
          <w:rPr>
            <w:sz w:val="26"/>
            <w:szCs w:val="26"/>
            <w:rPrChange w:id="1578" w:author="Svarova, Tereza" w:date="2020-05-14T09:07:00Z">
              <w:rPr/>
            </w:rPrChange>
          </w:rPr>
          <w:delText>V bodě č. 9 ruší slovo „nebude nahrazovat“ a nově doplňuje následující územní rozhodnutí:</w:delText>
        </w:r>
        <w:bookmarkStart w:id="1579" w:name="_Toc40339863"/>
        <w:bookmarkStart w:id="1580" w:name="_Toc40340085"/>
        <w:bookmarkEnd w:id="1579"/>
        <w:bookmarkEnd w:id="1580"/>
      </w:del>
    </w:p>
    <w:p w14:paraId="3777A333" w14:textId="226697A3" w:rsidR="00BD2560" w:rsidRPr="00F64DB7" w:rsidDel="00CA7034" w:rsidRDefault="00BD2560">
      <w:pPr>
        <w:spacing w:before="120" w:after="240"/>
        <w:rPr>
          <w:del w:id="1581" w:author="Anna Macurova" w:date="2020-03-24T11:51:00Z"/>
          <w:sz w:val="26"/>
          <w:szCs w:val="26"/>
          <w:rPrChange w:id="1582" w:author="Svarova, Tereza" w:date="2020-05-14T09:07:00Z">
            <w:rPr>
              <w:del w:id="1583" w:author="Anna Macurova" w:date="2020-03-24T11:51:00Z"/>
            </w:rPr>
          </w:rPrChange>
        </w:rPr>
        <w:pPrChange w:id="1584" w:author="Svarova, Tereza" w:date="2020-05-13T16:54:00Z">
          <w:pPr/>
        </w:pPrChange>
      </w:pPr>
      <w:del w:id="1585" w:author="Anna Macurova" w:date="2020-03-24T11:51:00Z">
        <w:r w:rsidRPr="00F64DB7" w:rsidDel="00CA7034">
          <w:rPr>
            <w:sz w:val="26"/>
            <w:szCs w:val="26"/>
            <w:rPrChange w:id="1586" w:author="Svarova, Tereza" w:date="2020-05-14T09:07:00Z">
              <w:rPr/>
            </w:rPrChange>
          </w:rPr>
          <w:delText>„</w:delText>
        </w:r>
        <w:bookmarkStart w:id="1587" w:name="_Toc40339864"/>
        <w:bookmarkStart w:id="1588" w:name="_Toc40340086"/>
        <w:bookmarkEnd w:id="1587"/>
        <w:bookmarkEnd w:id="1588"/>
      </w:del>
    </w:p>
    <w:p w14:paraId="03BCAF4D" w14:textId="132F1EC8" w:rsidR="00737D7C" w:rsidRPr="00F64DB7" w:rsidDel="00CA7034" w:rsidRDefault="00737D7C">
      <w:pPr>
        <w:spacing w:before="120" w:after="240"/>
        <w:rPr>
          <w:del w:id="1589" w:author="Anna Macurova" w:date="2020-03-24T11:51:00Z"/>
          <w:sz w:val="26"/>
          <w:szCs w:val="26"/>
          <w:rPrChange w:id="1590" w:author="Svarova, Tereza" w:date="2020-05-14T09:07:00Z">
            <w:rPr>
              <w:del w:id="1591" w:author="Anna Macurova" w:date="2020-03-24T11:51:00Z"/>
              <w:szCs w:val="22"/>
              <w:lang w:eastAsia="en-US"/>
            </w:rPr>
          </w:rPrChange>
        </w:rPr>
        <w:pPrChange w:id="1592" w:author="Svarova, Tereza" w:date="2020-05-13T16:54:00Z">
          <w:pPr/>
        </w:pPrChange>
      </w:pPr>
      <w:bookmarkStart w:id="1593" w:name="_Hlk528331477"/>
      <w:del w:id="1594" w:author="Anna Macurova" w:date="2020-03-24T11:51:00Z">
        <w:r w:rsidRPr="00F64DB7" w:rsidDel="00CA7034">
          <w:rPr>
            <w:sz w:val="26"/>
            <w:szCs w:val="26"/>
            <w:rPrChange w:id="1595" w:author="Svarova, Tereza" w:date="2020-05-14T09:07:00Z">
              <w:rPr>
                <w:szCs w:val="22"/>
                <w:lang w:eastAsia="en-US"/>
              </w:rPr>
            </w:rPrChange>
          </w:rPr>
          <w:delText>Rozhodnutí o umístění rodinných domů;</w:delText>
        </w:r>
        <w:bookmarkStart w:id="1596" w:name="_Toc40339865"/>
        <w:bookmarkStart w:id="1597" w:name="_Toc40340087"/>
        <w:bookmarkEnd w:id="1596"/>
        <w:bookmarkEnd w:id="1597"/>
      </w:del>
    </w:p>
    <w:p w14:paraId="789DD34B" w14:textId="08DA8410" w:rsidR="00737D7C" w:rsidRPr="00F64DB7" w:rsidDel="00CA7034" w:rsidRDefault="00737D7C">
      <w:pPr>
        <w:spacing w:before="120" w:after="240"/>
        <w:rPr>
          <w:del w:id="1598" w:author="Anna Macurova" w:date="2020-03-24T11:51:00Z"/>
          <w:sz w:val="26"/>
          <w:szCs w:val="26"/>
          <w:rPrChange w:id="1599" w:author="Svarova, Tereza" w:date="2020-05-14T09:07:00Z">
            <w:rPr>
              <w:del w:id="1600" w:author="Anna Macurova" w:date="2020-03-24T11:51:00Z"/>
              <w:szCs w:val="22"/>
              <w:lang w:eastAsia="en-US"/>
            </w:rPr>
          </w:rPrChange>
        </w:rPr>
        <w:pPrChange w:id="1601" w:author="Svarova, Tereza" w:date="2020-05-13T16:54:00Z">
          <w:pPr/>
        </w:pPrChange>
      </w:pPr>
      <w:del w:id="1602" w:author="Anna Macurova" w:date="2020-03-24T11:51:00Z">
        <w:r w:rsidRPr="00F64DB7" w:rsidDel="00CA7034">
          <w:rPr>
            <w:sz w:val="26"/>
            <w:szCs w:val="26"/>
            <w:rPrChange w:id="1603" w:author="Svarova, Tereza" w:date="2020-05-14T09:07:00Z">
              <w:rPr>
                <w:szCs w:val="22"/>
                <w:lang w:eastAsia="en-US"/>
              </w:rPr>
            </w:rPrChange>
          </w:rPr>
          <w:delText>Rozhodnutí o umístění staveb občanské vybavenosti;</w:delText>
        </w:r>
        <w:bookmarkStart w:id="1604" w:name="_Toc40339866"/>
        <w:bookmarkStart w:id="1605" w:name="_Toc40340088"/>
        <w:bookmarkEnd w:id="1604"/>
        <w:bookmarkEnd w:id="1605"/>
      </w:del>
    </w:p>
    <w:p w14:paraId="59BFD889" w14:textId="7215CD1E" w:rsidR="00684DD2" w:rsidRPr="00F64DB7" w:rsidDel="00CA7034" w:rsidRDefault="00684DD2">
      <w:pPr>
        <w:spacing w:before="120" w:after="240"/>
        <w:rPr>
          <w:del w:id="1606" w:author="Anna Macurova" w:date="2020-03-24T11:51:00Z"/>
          <w:sz w:val="26"/>
          <w:szCs w:val="26"/>
          <w:rPrChange w:id="1607" w:author="Svarova, Tereza" w:date="2020-05-14T09:07:00Z">
            <w:rPr>
              <w:del w:id="1608" w:author="Anna Macurova" w:date="2020-03-24T11:51:00Z"/>
              <w:szCs w:val="22"/>
              <w:lang w:eastAsia="en-US"/>
            </w:rPr>
          </w:rPrChange>
        </w:rPr>
        <w:pPrChange w:id="1609" w:author="Svarova, Tereza" w:date="2020-05-13T16:54:00Z">
          <w:pPr/>
        </w:pPrChange>
      </w:pPr>
      <w:del w:id="1610" w:author="Anna Macurova" w:date="2020-03-24T11:51:00Z">
        <w:r w:rsidRPr="00F64DB7" w:rsidDel="00CA7034">
          <w:rPr>
            <w:sz w:val="26"/>
            <w:szCs w:val="26"/>
            <w:rPrChange w:id="1611" w:author="Svarova, Tereza" w:date="2020-05-14T09:07:00Z">
              <w:rPr>
                <w:szCs w:val="22"/>
                <w:lang w:eastAsia="en-US"/>
              </w:rPr>
            </w:rPrChange>
          </w:rPr>
          <w:delText xml:space="preserve">rozhodnutí o umístění stavby splaškové kanalizace včetně přípojek; </w:delText>
        </w:r>
        <w:bookmarkStart w:id="1612" w:name="_Toc40339867"/>
        <w:bookmarkStart w:id="1613" w:name="_Toc40340089"/>
        <w:bookmarkEnd w:id="1612"/>
        <w:bookmarkEnd w:id="1613"/>
      </w:del>
    </w:p>
    <w:p w14:paraId="2FE2D603" w14:textId="27D3CE29" w:rsidR="00684DD2" w:rsidRPr="00F64DB7" w:rsidDel="00CA7034" w:rsidRDefault="00684DD2">
      <w:pPr>
        <w:spacing w:before="120" w:after="240"/>
        <w:rPr>
          <w:del w:id="1614" w:author="Anna Macurova" w:date="2020-03-24T11:51:00Z"/>
          <w:sz w:val="26"/>
          <w:szCs w:val="26"/>
          <w:rPrChange w:id="1615" w:author="Svarova, Tereza" w:date="2020-05-14T09:07:00Z">
            <w:rPr>
              <w:del w:id="1616" w:author="Anna Macurova" w:date="2020-03-24T11:51:00Z"/>
              <w:szCs w:val="22"/>
              <w:lang w:eastAsia="en-US"/>
            </w:rPr>
          </w:rPrChange>
        </w:rPr>
        <w:pPrChange w:id="1617" w:author="Svarova, Tereza" w:date="2020-05-13T16:54:00Z">
          <w:pPr/>
        </w:pPrChange>
      </w:pPr>
      <w:del w:id="1618" w:author="Anna Macurova" w:date="2020-03-24T11:51:00Z">
        <w:r w:rsidRPr="00F64DB7" w:rsidDel="00CA7034">
          <w:rPr>
            <w:sz w:val="26"/>
            <w:szCs w:val="26"/>
            <w:rPrChange w:id="1619" w:author="Svarova, Tereza" w:date="2020-05-14T09:07:00Z">
              <w:rPr>
                <w:szCs w:val="22"/>
                <w:lang w:eastAsia="en-US"/>
              </w:rPr>
            </w:rPrChange>
          </w:rPr>
          <w:delText xml:space="preserve">rozhodnutí o umístění stavby dešťové kanalizace včetně přípojek; </w:delText>
        </w:r>
        <w:bookmarkStart w:id="1620" w:name="_Toc40339868"/>
        <w:bookmarkStart w:id="1621" w:name="_Toc40340090"/>
        <w:bookmarkEnd w:id="1620"/>
        <w:bookmarkEnd w:id="1621"/>
      </w:del>
    </w:p>
    <w:p w14:paraId="2C390D8E" w14:textId="530E5D14" w:rsidR="00684DD2" w:rsidRPr="00F64DB7" w:rsidDel="00CA7034" w:rsidRDefault="00684DD2">
      <w:pPr>
        <w:spacing w:before="120" w:after="240"/>
        <w:rPr>
          <w:del w:id="1622" w:author="Anna Macurova" w:date="2020-03-24T11:51:00Z"/>
          <w:sz w:val="26"/>
          <w:szCs w:val="26"/>
          <w:rPrChange w:id="1623" w:author="Svarova, Tereza" w:date="2020-05-14T09:07:00Z">
            <w:rPr>
              <w:del w:id="1624" w:author="Anna Macurova" w:date="2020-03-24T11:51:00Z"/>
              <w:szCs w:val="22"/>
              <w:lang w:eastAsia="en-US"/>
            </w:rPr>
          </w:rPrChange>
        </w:rPr>
        <w:pPrChange w:id="1625" w:author="Svarova, Tereza" w:date="2020-05-13T16:54:00Z">
          <w:pPr/>
        </w:pPrChange>
      </w:pPr>
      <w:del w:id="1626" w:author="Anna Macurova" w:date="2020-03-24T11:51:00Z">
        <w:r w:rsidRPr="00F64DB7" w:rsidDel="00CA7034">
          <w:rPr>
            <w:sz w:val="26"/>
            <w:szCs w:val="26"/>
            <w:rPrChange w:id="1627" w:author="Svarova, Tereza" w:date="2020-05-14T09:07:00Z">
              <w:rPr>
                <w:szCs w:val="22"/>
                <w:lang w:eastAsia="en-US"/>
              </w:rPr>
            </w:rPrChange>
          </w:rPr>
          <w:delText xml:space="preserve">rozhodnutí o umístění stavby vodovodu včetně přípojek; </w:delText>
        </w:r>
        <w:bookmarkStart w:id="1628" w:name="_Toc40339869"/>
        <w:bookmarkStart w:id="1629" w:name="_Toc40340091"/>
        <w:bookmarkEnd w:id="1628"/>
        <w:bookmarkEnd w:id="1629"/>
      </w:del>
    </w:p>
    <w:p w14:paraId="23C9B99C" w14:textId="7F68A6EC" w:rsidR="00684DD2" w:rsidRPr="00F64DB7" w:rsidDel="00CA7034" w:rsidRDefault="00684DD2">
      <w:pPr>
        <w:spacing w:before="120" w:after="240"/>
        <w:rPr>
          <w:del w:id="1630" w:author="Anna Macurova" w:date="2020-03-24T11:51:00Z"/>
          <w:sz w:val="26"/>
          <w:szCs w:val="26"/>
          <w:rPrChange w:id="1631" w:author="Svarova, Tereza" w:date="2020-05-14T09:07:00Z">
            <w:rPr>
              <w:del w:id="1632" w:author="Anna Macurova" w:date="2020-03-24T11:51:00Z"/>
              <w:szCs w:val="22"/>
              <w:lang w:eastAsia="en-US"/>
            </w:rPr>
          </w:rPrChange>
        </w:rPr>
        <w:pPrChange w:id="1633" w:author="Svarova, Tereza" w:date="2020-05-13T16:54:00Z">
          <w:pPr/>
        </w:pPrChange>
      </w:pPr>
      <w:del w:id="1634" w:author="Anna Macurova" w:date="2020-03-24T11:51:00Z">
        <w:r w:rsidRPr="00F64DB7" w:rsidDel="00CA7034">
          <w:rPr>
            <w:sz w:val="26"/>
            <w:szCs w:val="26"/>
            <w:rPrChange w:id="1635" w:author="Svarova, Tereza" w:date="2020-05-14T09:07:00Z">
              <w:rPr>
                <w:szCs w:val="22"/>
                <w:lang w:eastAsia="en-US"/>
              </w:rPr>
            </w:rPrChange>
          </w:rPr>
          <w:delText xml:space="preserve">rozhodnutí o umístění stavby plynovodu včetně přípojek; </w:delText>
        </w:r>
        <w:bookmarkStart w:id="1636" w:name="_Toc40339870"/>
        <w:bookmarkStart w:id="1637" w:name="_Toc40340092"/>
        <w:bookmarkEnd w:id="1636"/>
        <w:bookmarkEnd w:id="1637"/>
      </w:del>
    </w:p>
    <w:p w14:paraId="0CE251EB" w14:textId="50A79828" w:rsidR="00684DD2" w:rsidRPr="00F64DB7" w:rsidDel="00CA7034" w:rsidRDefault="00684DD2">
      <w:pPr>
        <w:spacing w:before="120" w:after="240"/>
        <w:rPr>
          <w:del w:id="1638" w:author="Anna Macurova" w:date="2020-03-24T11:51:00Z"/>
          <w:sz w:val="26"/>
          <w:szCs w:val="26"/>
          <w:rPrChange w:id="1639" w:author="Svarova, Tereza" w:date="2020-05-14T09:07:00Z">
            <w:rPr>
              <w:del w:id="1640" w:author="Anna Macurova" w:date="2020-03-24T11:51:00Z"/>
              <w:szCs w:val="22"/>
              <w:lang w:eastAsia="en-US"/>
            </w:rPr>
          </w:rPrChange>
        </w:rPr>
        <w:pPrChange w:id="1641" w:author="Svarova, Tereza" w:date="2020-05-13T16:54:00Z">
          <w:pPr/>
        </w:pPrChange>
      </w:pPr>
      <w:del w:id="1642" w:author="Anna Macurova" w:date="2020-03-24T11:51:00Z">
        <w:r w:rsidRPr="00F64DB7" w:rsidDel="00CA7034">
          <w:rPr>
            <w:sz w:val="26"/>
            <w:szCs w:val="26"/>
            <w:rPrChange w:id="1643" w:author="Svarova, Tereza" w:date="2020-05-14T09:07:00Z">
              <w:rPr>
                <w:szCs w:val="22"/>
                <w:lang w:eastAsia="en-US"/>
              </w:rPr>
            </w:rPrChange>
          </w:rPr>
          <w:delText xml:space="preserve">rozhodnutí o umístění stavby pozemních komunikací; </w:delText>
        </w:r>
        <w:bookmarkStart w:id="1644" w:name="_Toc40339871"/>
        <w:bookmarkStart w:id="1645" w:name="_Toc40340093"/>
        <w:bookmarkEnd w:id="1644"/>
        <w:bookmarkEnd w:id="1645"/>
      </w:del>
    </w:p>
    <w:p w14:paraId="616D5958" w14:textId="343399CA" w:rsidR="00684DD2" w:rsidRPr="00F64DB7" w:rsidDel="00CA7034" w:rsidRDefault="00684DD2">
      <w:pPr>
        <w:spacing w:before="120" w:after="240"/>
        <w:rPr>
          <w:del w:id="1646" w:author="Anna Macurova" w:date="2020-03-24T11:51:00Z"/>
          <w:sz w:val="26"/>
          <w:szCs w:val="26"/>
          <w:rPrChange w:id="1647" w:author="Svarova, Tereza" w:date="2020-05-14T09:07:00Z">
            <w:rPr>
              <w:del w:id="1648" w:author="Anna Macurova" w:date="2020-03-24T11:51:00Z"/>
              <w:szCs w:val="22"/>
              <w:lang w:eastAsia="en-US"/>
            </w:rPr>
          </w:rPrChange>
        </w:rPr>
        <w:pPrChange w:id="1649" w:author="Svarova, Tereza" w:date="2020-05-13T16:54:00Z">
          <w:pPr/>
        </w:pPrChange>
      </w:pPr>
      <w:del w:id="1650" w:author="Anna Macurova" w:date="2020-03-24T11:51:00Z">
        <w:r w:rsidRPr="00F64DB7" w:rsidDel="00CA7034">
          <w:rPr>
            <w:sz w:val="26"/>
            <w:szCs w:val="26"/>
            <w:rPrChange w:id="1651" w:author="Svarova, Tereza" w:date="2020-05-14T09:07:00Z">
              <w:rPr>
                <w:szCs w:val="22"/>
                <w:lang w:eastAsia="en-US"/>
              </w:rPr>
            </w:rPrChange>
          </w:rPr>
          <w:delText xml:space="preserve">rozhodnutí o dělení a scelování pozemků; </w:delText>
        </w:r>
        <w:bookmarkStart w:id="1652" w:name="_Toc40339872"/>
        <w:bookmarkStart w:id="1653" w:name="_Toc40340094"/>
        <w:bookmarkEnd w:id="1652"/>
        <w:bookmarkEnd w:id="1653"/>
      </w:del>
    </w:p>
    <w:p w14:paraId="3B096EEB" w14:textId="18006C5A" w:rsidR="00684DD2" w:rsidRPr="00F64DB7" w:rsidDel="00CA7034" w:rsidRDefault="00684DD2">
      <w:pPr>
        <w:spacing w:before="120" w:after="240"/>
        <w:rPr>
          <w:del w:id="1654" w:author="Anna Macurova" w:date="2020-03-24T11:51:00Z"/>
          <w:sz w:val="26"/>
          <w:szCs w:val="26"/>
          <w:rPrChange w:id="1655" w:author="Svarova, Tereza" w:date="2020-05-14T09:07:00Z">
            <w:rPr>
              <w:del w:id="1656" w:author="Anna Macurova" w:date="2020-03-24T11:51:00Z"/>
              <w:szCs w:val="22"/>
              <w:lang w:eastAsia="en-US"/>
            </w:rPr>
          </w:rPrChange>
        </w:rPr>
        <w:pPrChange w:id="1657" w:author="Svarova, Tereza" w:date="2020-05-13T16:54:00Z">
          <w:pPr/>
        </w:pPrChange>
      </w:pPr>
      <w:del w:id="1658" w:author="Anna Macurova" w:date="2020-03-24T11:51:00Z">
        <w:r w:rsidRPr="00F64DB7" w:rsidDel="00CA7034">
          <w:rPr>
            <w:sz w:val="26"/>
            <w:szCs w:val="26"/>
            <w:rPrChange w:id="1659" w:author="Svarova, Tereza" w:date="2020-05-14T09:07:00Z">
              <w:rPr>
                <w:szCs w:val="22"/>
                <w:lang w:eastAsia="en-US"/>
              </w:rPr>
            </w:rPrChange>
          </w:rPr>
          <w:delText xml:space="preserve">rozhodnutí o umístění stavby sadových úprav ve veřejném prostoru; </w:delText>
        </w:r>
        <w:bookmarkStart w:id="1660" w:name="_Toc40339873"/>
        <w:bookmarkStart w:id="1661" w:name="_Toc40340095"/>
        <w:bookmarkEnd w:id="1660"/>
        <w:bookmarkEnd w:id="1661"/>
      </w:del>
    </w:p>
    <w:p w14:paraId="73F10110" w14:textId="6C3B56C6" w:rsidR="00684DD2" w:rsidRPr="00F64DB7" w:rsidDel="00CA7034" w:rsidRDefault="00684DD2">
      <w:pPr>
        <w:spacing w:before="120" w:after="240"/>
        <w:rPr>
          <w:del w:id="1662" w:author="Anna Macurova" w:date="2020-03-24T11:51:00Z"/>
          <w:sz w:val="26"/>
          <w:szCs w:val="26"/>
          <w:rPrChange w:id="1663" w:author="Svarova, Tereza" w:date="2020-05-14T09:07:00Z">
            <w:rPr>
              <w:del w:id="1664" w:author="Anna Macurova" w:date="2020-03-24T11:51:00Z"/>
              <w:szCs w:val="22"/>
              <w:lang w:eastAsia="en-US"/>
            </w:rPr>
          </w:rPrChange>
        </w:rPr>
        <w:pPrChange w:id="1665" w:author="Svarova, Tereza" w:date="2020-05-13T16:54:00Z">
          <w:pPr/>
        </w:pPrChange>
      </w:pPr>
      <w:del w:id="1666" w:author="Anna Macurova" w:date="2020-03-24T11:51:00Z">
        <w:r w:rsidRPr="00F64DB7" w:rsidDel="00CA7034">
          <w:rPr>
            <w:sz w:val="26"/>
            <w:szCs w:val="26"/>
            <w:rPrChange w:id="1667" w:author="Svarova, Tereza" w:date="2020-05-14T09:07:00Z">
              <w:rPr>
                <w:szCs w:val="22"/>
                <w:lang w:eastAsia="en-US"/>
              </w:rPr>
            </w:rPrChange>
          </w:rPr>
          <w:delText xml:space="preserve">rozhodnutí o umístění stavby venkovního vedení VN a NN a trafostanice; </w:delText>
        </w:r>
        <w:bookmarkStart w:id="1668" w:name="_Toc40339874"/>
        <w:bookmarkStart w:id="1669" w:name="_Toc40340096"/>
        <w:bookmarkEnd w:id="1668"/>
        <w:bookmarkEnd w:id="1669"/>
      </w:del>
    </w:p>
    <w:p w14:paraId="7FC2BEE4" w14:textId="3DE7BD72" w:rsidR="00684DD2" w:rsidRPr="00F64DB7" w:rsidDel="00CA7034" w:rsidRDefault="00684DD2">
      <w:pPr>
        <w:spacing w:before="120" w:after="240"/>
        <w:rPr>
          <w:del w:id="1670" w:author="Anna Macurova" w:date="2020-03-24T11:51:00Z"/>
          <w:sz w:val="26"/>
          <w:szCs w:val="26"/>
          <w:rPrChange w:id="1671" w:author="Svarova, Tereza" w:date="2020-05-14T09:07:00Z">
            <w:rPr>
              <w:del w:id="1672" w:author="Anna Macurova" w:date="2020-03-24T11:51:00Z"/>
              <w:szCs w:val="22"/>
              <w:lang w:eastAsia="en-US"/>
            </w:rPr>
          </w:rPrChange>
        </w:rPr>
        <w:pPrChange w:id="1673" w:author="Svarova, Tereza" w:date="2020-05-13T16:54:00Z">
          <w:pPr/>
        </w:pPrChange>
      </w:pPr>
      <w:del w:id="1674" w:author="Anna Macurova" w:date="2020-03-24T11:51:00Z">
        <w:r w:rsidRPr="00F64DB7" w:rsidDel="00CA7034">
          <w:rPr>
            <w:sz w:val="26"/>
            <w:szCs w:val="26"/>
            <w:rPrChange w:id="1675" w:author="Svarova, Tereza" w:date="2020-05-14T09:07:00Z">
              <w:rPr>
                <w:szCs w:val="22"/>
                <w:lang w:eastAsia="en-US"/>
              </w:rPr>
            </w:rPrChange>
          </w:rPr>
          <w:delText xml:space="preserve">rozhodnutí o umístění stavby sítí elektronických komunikací; </w:delText>
        </w:r>
        <w:bookmarkStart w:id="1676" w:name="_Toc40339875"/>
        <w:bookmarkStart w:id="1677" w:name="_Toc40340097"/>
        <w:bookmarkEnd w:id="1676"/>
        <w:bookmarkEnd w:id="1677"/>
      </w:del>
    </w:p>
    <w:p w14:paraId="6D22293C" w14:textId="21FB3B5A" w:rsidR="00BD2560" w:rsidRPr="00F64DB7" w:rsidDel="00CA7034" w:rsidRDefault="00684DD2">
      <w:pPr>
        <w:spacing w:before="120" w:after="240"/>
        <w:rPr>
          <w:del w:id="1678" w:author="Anna Macurova" w:date="2020-03-24T11:51:00Z"/>
          <w:sz w:val="26"/>
          <w:szCs w:val="26"/>
          <w:rPrChange w:id="1679" w:author="Svarova, Tereza" w:date="2020-05-14T09:07:00Z">
            <w:rPr>
              <w:del w:id="1680" w:author="Anna Macurova" w:date="2020-03-24T11:51:00Z"/>
              <w:rFonts w:cs="Arial"/>
            </w:rPr>
          </w:rPrChange>
        </w:rPr>
        <w:pPrChange w:id="1681" w:author="Svarova, Tereza" w:date="2020-05-13T16:54:00Z">
          <w:pPr/>
        </w:pPrChange>
      </w:pPr>
      <w:del w:id="1682" w:author="Anna Macurova" w:date="2020-03-24T11:51:00Z">
        <w:r w:rsidRPr="00F64DB7" w:rsidDel="00CA7034">
          <w:rPr>
            <w:sz w:val="26"/>
            <w:szCs w:val="26"/>
            <w:rPrChange w:id="1683" w:author="Svarova, Tereza" w:date="2020-05-14T09:07:00Z">
              <w:rPr>
                <w:rFonts w:cs="Arial"/>
              </w:rPr>
            </w:rPrChange>
          </w:rPr>
          <w:delText>rozhodnutí o umíst</w:delText>
        </w:r>
        <w:r w:rsidR="00BD2560" w:rsidRPr="00F64DB7" w:rsidDel="00CA7034">
          <w:rPr>
            <w:sz w:val="26"/>
            <w:szCs w:val="26"/>
            <w:rPrChange w:id="1684" w:author="Svarova, Tereza" w:date="2020-05-14T09:07:00Z">
              <w:rPr>
                <w:rFonts w:cs="Arial"/>
              </w:rPr>
            </w:rPrChange>
          </w:rPr>
          <w:delText>ění stavby venkovního osvětlení;</w:delText>
        </w:r>
        <w:bookmarkStart w:id="1685" w:name="_Toc40339876"/>
        <w:bookmarkStart w:id="1686" w:name="_Toc40340098"/>
        <w:bookmarkEnd w:id="1685"/>
        <w:bookmarkEnd w:id="1686"/>
      </w:del>
    </w:p>
    <w:p w14:paraId="5294DF1A" w14:textId="0D915502" w:rsidR="00684DD2" w:rsidRPr="00F64DB7" w:rsidDel="00CA7034" w:rsidRDefault="00684DD2">
      <w:pPr>
        <w:spacing w:before="120" w:after="240"/>
        <w:rPr>
          <w:del w:id="1687" w:author="Anna Macurova" w:date="2020-03-24T11:51:00Z"/>
          <w:sz w:val="26"/>
          <w:szCs w:val="26"/>
          <w:rPrChange w:id="1688" w:author="Svarova, Tereza" w:date="2020-05-14T09:07:00Z">
            <w:rPr>
              <w:del w:id="1689" w:author="Anna Macurova" w:date="2020-03-24T11:51:00Z"/>
              <w:rFonts w:cs="Arial"/>
            </w:rPr>
          </w:rPrChange>
        </w:rPr>
        <w:pPrChange w:id="1690" w:author="Svarova, Tereza" w:date="2020-05-13T16:54:00Z">
          <w:pPr/>
        </w:pPrChange>
      </w:pPr>
      <w:del w:id="1691" w:author="Anna Macurova" w:date="2020-03-24T11:51:00Z">
        <w:r w:rsidRPr="00F64DB7" w:rsidDel="00CA7034">
          <w:rPr>
            <w:sz w:val="26"/>
            <w:szCs w:val="26"/>
            <w:rPrChange w:id="1692" w:author="Svarova, Tereza" w:date="2020-05-14T09:07:00Z">
              <w:rPr>
                <w:rFonts w:cs="Arial"/>
              </w:rPr>
            </w:rPrChange>
          </w:rPr>
          <w:delText>rozhodnutí o umístění teplovodních rozvodů včetně přípojek</w:delText>
        </w:r>
        <w:r w:rsidR="00BD2560" w:rsidRPr="00F64DB7" w:rsidDel="00CA7034">
          <w:rPr>
            <w:sz w:val="26"/>
            <w:szCs w:val="26"/>
            <w:rPrChange w:id="1693" w:author="Svarova, Tereza" w:date="2020-05-14T09:07:00Z">
              <w:rPr>
                <w:rFonts w:cs="Arial"/>
              </w:rPr>
            </w:rPrChange>
          </w:rPr>
          <w:delText>;</w:delText>
        </w:r>
        <w:bookmarkStart w:id="1694" w:name="_Toc40339877"/>
        <w:bookmarkStart w:id="1695" w:name="_Toc40340099"/>
        <w:bookmarkEnd w:id="1694"/>
        <w:bookmarkEnd w:id="1695"/>
      </w:del>
    </w:p>
    <w:p w14:paraId="343FCF79" w14:textId="4AA02952" w:rsidR="00684DD2" w:rsidRPr="00F64DB7" w:rsidDel="00CA7034" w:rsidRDefault="00684DD2">
      <w:pPr>
        <w:spacing w:before="120" w:after="240"/>
        <w:rPr>
          <w:del w:id="1696" w:author="Anna Macurova" w:date="2020-03-24T11:51:00Z"/>
          <w:sz w:val="26"/>
          <w:szCs w:val="26"/>
          <w:rPrChange w:id="1697" w:author="Svarova, Tereza" w:date="2020-05-14T09:07:00Z">
            <w:rPr>
              <w:del w:id="1698" w:author="Anna Macurova" w:date="2020-03-24T11:51:00Z"/>
              <w:rFonts w:cs="Arial"/>
            </w:rPr>
          </w:rPrChange>
        </w:rPr>
        <w:pPrChange w:id="1699" w:author="Svarova, Tereza" w:date="2020-05-13T16:54:00Z">
          <w:pPr/>
        </w:pPrChange>
      </w:pPr>
      <w:del w:id="1700" w:author="Anna Macurova" w:date="2020-03-24T11:51:00Z">
        <w:r w:rsidRPr="00F64DB7" w:rsidDel="00CA7034">
          <w:rPr>
            <w:sz w:val="26"/>
            <w:szCs w:val="26"/>
            <w:rPrChange w:id="1701" w:author="Svarova, Tereza" w:date="2020-05-14T09:07:00Z">
              <w:rPr>
                <w:rFonts w:cs="Arial"/>
              </w:rPr>
            </w:rPrChange>
          </w:rPr>
          <w:delText>rozhodnutí o umístění bateriového uložiště a centrálního zdroje tepla</w:delText>
        </w:r>
        <w:r w:rsidR="00BD2560" w:rsidRPr="00F64DB7" w:rsidDel="00CA7034">
          <w:rPr>
            <w:sz w:val="26"/>
            <w:szCs w:val="26"/>
            <w:rPrChange w:id="1702" w:author="Svarova, Tereza" w:date="2020-05-14T09:07:00Z">
              <w:rPr>
                <w:rFonts w:cs="Arial"/>
              </w:rPr>
            </w:rPrChange>
          </w:rPr>
          <w:delText>;</w:delText>
        </w:r>
        <w:bookmarkStart w:id="1703" w:name="_Toc40339878"/>
        <w:bookmarkStart w:id="1704" w:name="_Toc40340100"/>
        <w:bookmarkEnd w:id="1703"/>
        <w:bookmarkEnd w:id="1704"/>
      </w:del>
    </w:p>
    <w:p w14:paraId="0F07256F" w14:textId="2681CC32" w:rsidR="00684DD2" w:rsidRPr="00F64DB7" w:rsidDel="00CA7034" w:rsidRDefault="00684DD2">
      <w:pPr>
        <w:spacing w:before="120" w:after="240"/>
        <w:rPr>
          <w:del w:id="1705" w:author="Anna Macurova" w:date="2020-03-24T11:51:00Z"/>
          <w:sz w:val="26"/>
          <w:szCs w:val="26"/>
          <w:rPrChange w:id="1706" w:author="Svarova, Tereza" w:date="2020-05-14T09:07:00Z">
            <w:rPr>
              <w:del w:id="1707" w:author="Anna Macurova" w:date="2020-03-24T11:51:00Z"/>
              <w:rFonts w:cs="Arial"/>
            </w:rPr>
          </w:rPrChange>
        </w:rPr>
        <w:pPrChange w:id="1708" w:author="Svarova, Tereza" w:date="2020-05-13T16:54:00Z">
          <w:pPr/>
        </w:pPrChange>
      </w:pPr>
      <w:del w:id="1709" w:author="Anna Macurova" w:date="2020-03-24T11:51:00Z">
        <w:r w:rsidRPr="00F64DB7" w:rsidDel="00CA7034">
          <w:rPr>
            <w:sz w:val="26"/>
            <w:szCs w:val="26"/>
            <w:rPrChange w:id="1710" w:author="Svarova, Tereza" w:date="2020-05-14T09:07:00Z">
              <w:rPr>
                <w:rFonts w:cs="Arial"/>
              </w:rPr>
            </w:rPrChange>
          </w:rPr>
          <w:delText>rozhodnutí o umístění velkoplošného skleníku</w:delText>
        </w:r>
        <w:r w:rsidR="00737D7C" w:rsidRPr="00F64DB7" w:rsidDel="00CA7034">
          <w:rPr>
            <w:sz w:val="26"/>
            <w:szCs w:val="26"/>
            <w:rPrChange w:id="1711" w:author="Svarova, Tereza" w:date="2020-05-14T09:07:00Z">
              <w:rPr>
                <w:rFonts w:cs="Arial"/>
              </w:rPr>
            </w:rPrChange>
          </w:rPr>
          <w:delText>.</w:delText>
        </w:r>
        <w:bookmarkStart w:id="1712" w:name="_Toc40339879"/>
        <w:bookmarkStart w:id="1713" w:name="_Toc40340101"/>
        <w:bookmarkEnd w:id="1712"/>
        <w:bookmarkEnd w:id="1713"/>
      </w:del>
    </w:p>
    <w:p w14:paraId="2033C9F3" w14:textId="36B06272" w:rsidR="00496C32" w:rsidRPr="00F64DB7" w:rsidDel="00CA7034" w:rsidRDefault="00585262">
      <w:pPr>
        <w:spacing w:before="120" w:after="240"/>
        <w:rPr>
          <w:del w:id="1714" w:author="Anna Macurova" w:date="2020-03-24T11:51:00Z"/>
          <w:sz w:val="26"/>
          <w:szCs w:val="26"/>
          <w:rPrChange w:id="1715" w:author="Svarova, Tereza" w:date="2020-05-14T09:07:00Z">
            <w:rPr>
              <w:del w:id="1716" w:author="Anna Macurova" w:date="2020-03-24T11:51:00Z"/>
            </w:rPr>
          </w:rPrChange>
        </w:rPr>
        <w:pPrChange w:id="1717" w:author="Svarova, Tereza" w:date="2020-05-13T16:54:00Z">
          <w:pPr/>
        </w:pPrChange>
      </w:pPr>
      <w:del w:id="1718" w:author="Anna Macurova" w:date="2020-03-24T11:51:00Z">
        <w:r w:rsidRPr="00F64DB7" w:rsidDel="00CA7034">
          <w:rPr>
            <w:sz w:val="26"/>
            <w:szCs w:val="26"/>
            <w:rPrChange w:id="1719" w:author="Svarova, Tereza" w:date="2020-05-14T09:07:00Z">
              <w:rPr/>
            </w:rPrChange>
          </w:rPr>
          <w:delText>“</w:delText>
        </w:r>
        <w:bookmarkStart w:id="1720" w:name="_Toc40339880"/>
        <w:bookmarkStart w:id="1721" w:name="_Toc40340102"/>
        <w:bookmarkEnd w:id="1720"/>
        <w:bookmarkEnd w:id="1721"/>
      </w:del>
    </w:p>
    <w:p w14:paraId="43C15C3D" w14:textId="7732FE09" w:rsidR="00877178" w:rsidRPr="00F64DB7" w:rsidRDefault="00877178">
      <w:pPr>
        <w:pStyle w:val="Nadpis1"/>
        <w:spacing w:before="120" w:after="240"/>
        <w:rPr>
          <w:sz w:val="26"/>
          <w:szCs w:val="26"/>
          <w:rPrChange w:id="1722" w:author="Svarova, Tereza" w:date="2020-05-14T09:07:00Z">
            <w:rPr/>
          </w:rPrChange>
        </w:rPr>
        <w:pPrChange w:id="1723" w:author="Svarova, Tereza" w:date="2020-05-13T16:54:00Z">
          <w:pPr>
            <w:pStyle w:val="Nadpis1"/>
          </w:pPr>
        </w:pPrChange>
      </w:pPr>
      <w:bookmarkStart w:id="1724" w:name="_Toc532396707"/>
      <w:bookmarkStart w:id="1725" w:name="_Toc40340103"/>
      <w:bookmarkEnd w:id="1593"/>
      <w:r w:rsidRPr="00F64DB7">
        <w:rPr>
          <w:sz w:val="26"/>
          <w:szCs w:val="26"/>
          <w:rPrChange w:id="1726" w:author="Svarova, Tereza" w:date="2020-05-14T09:07:00Z">
            <w:rPr/>
          </w:rPrChange>
        </w:rPr>
        <w:t xml:space="preserve">údaje o počtu listů </w:t>
      </w:r>
      <w:r w:rsidR="00D72461" w:rsidRPr="00F64DB7">
        <w:rPr>
          <w:sz w:val="26"/>
          <w:szCs w:val="26"/>
          <w:rPrChange w:id="1727" w:author="Svarova, Tereza" w:date="2020-05-14T09:07:00Z">
            <w:rPr/>
          </w:rPrChange>
        </w:rPr>
        <w:t>změny</w:t>
      </w:r>
      <w:del w:id="1728" w:author="Svarova, Tereza" w:date="2020-05-14T09:13:00Z">
        <w:r w:rsidR="00D72461" w:rsidRPr="00F64DB7" w:rsidDel="003658C7">
          <w:rPr>
            <w:sz w:val="26"/>
            <w:szCs w:val="26"/>
            <w:rPrChange w:id="1729" w:author="Svarova, Tereza" w:date="2020-05-14T09:07:00Z">
              <w:rPr/>
            </w:rPrChange>
          </w:rPr>
          <w:delText xml:space="preserve"> č. </w:delText>
        </w:r>
      </w:del>
      <w:del w:id="1730" w:author="Anna Macurova" w:date="2020-03-20T12:05:00Z">
        <w:r w:rsidR="001B18AE" w:rsidRPr="00F64DB7" w:rsidDel="009A3DDA">
          <w:rPr>
            <w:sz w:val="26"/>
            <w:szCs w:val="26"/>
            <w:rPrChange w:id="1731" w:author="Svarova, Tereza" w:date="2020-05-14T09:07:00Z">
              <w:rPr/>
            </w:rPrChange>
          </w:rPr>
          <w:delText>1</w:delText>
        </w:r>
        <w:r w:rsidR="00D72461" w:rsidRPr="00F64DB7" w:rsidDel="009A3DDA">
          <w:rPr>
            <w:sz w:val="26"/>
            <w:szCs w:val="26"/>
            <w:rPrChange w:id="1732" w:author="Svarova, Tereza" w:date="2020-05-14T09:07:00Z">
              <w:rPr/>
            </w:rPrChange>
          </w:rPr>
          <w:delText xml:space="preserve"> </w:delText>
        </w:r>
      </w:del>
      <w:ins w:id="1733" w:author="Anna Macurova" w:date="2020-03-20T12:05:00Z">
        <w:del w:id="1734" w:author="Svarova, Tereza" w:date="2020-05-14T09:13:00Z">
          <w:r w:rsidR="009A3DDA" w:rsidRPr="00F64DB7" w:rsidDel="003658C7">
            <w:rPr>
              <w:sz w:val="26"/>
              <w:szCs w:val="26"/>
              <w:rPrChange w:id="1735" w:author="Svarova, Tereza" w:date="2020-05-14T09:07:00Z">
                <w:rPr>
                  <w:highlight w:val="yellow"/>
                </w:rPr>
              </w:rPrChange>
            </w:rPr>
            <w:delText>2</w:delText>
          </w:r>
        </w:del>
        <w:r w:rsidR="009A3DDA" w:rsidRPr="00F64DB7">
          <w:rPr>
            <w:sz w:val="26"/>
            <w:szCs w:val="26"/>
            <w:rPrChange w:id="1736" w:author="Svarova, Tereza" w:date="2020-05-14T09:07:00Z">
              <w:rPr/>
            </w:rPrChange>
          </w:rPr>
          <w:t xml:space="preserve"> </w:t>
        </w:r>
      </w:ins>
      <w:r w:rsidRPr="00F64DB7">
        <w:rPr>
          <w:sz w:val="26"/>
          <w:szCs w:val="26"/>
          <w:rPrChange w:id="1737" w:author="Svarova, Tereza" w:date="2020-05-14T09:07:00Z">
            <w:rPr/>
          </w:rPrChange>
        </w:rPr>
        <w:t>územního plánu a počtu výkresů k němu připojené grafické části</w:t>
      </w:r>
      <w:bookmarkEnd w:id="1724"/>
      <w:bookmarkEnd w:id="1725"/>
    </w:p>
    <w:p w14:paraId="6BFC6E31" w14:textId="03BD67B5" w:rsidR="00877178" w:rsidRPr="009A3DDA" w:rsidRDefault="00877178">
      <w:pPr>
        <w:spacing w:before="120"/>
        <w:ind w:left="426"/>
        <w:rPr>
          <w:rFonts w:cs="Calibri"/>
          <w:u w:val="single"/>
          <w:rPrChange w:id="1738" w:author="Anna Macurova" w:date="2020-03-20T12:06:00Z">
            <w:rPr>
              <w:rFonts w:cs="Calibri"/>
              <w:highlight w:val="yellow"/>
              <w:u w:val="single"/>
            </w:rPr>
          </w:rPrChange>
        </w:rPr>
        <w:pPrChange w:id="1739" w:author="Svarova, Tereza" w:date="2020-05-14T09:08:00Z">
          <w:pPr>
            <w:spacing w:before="120"/>
          </w:pPr>
        </w:pPrChange>
      </w:pPr>
      <w:r w:rsidRPr="001F20EF">
        <w:rPr>
          <w:rFonts w:cs="Calibri"/>
          <w:u w:val="single"/>
        </w:rPr>
        <w:t xml:space="preserve">Počet listů textové části </w:t>
      </w:r>
      <w:r w:rsidR="005A0DA4" w:rsidRPr="009A57BA">
        <w:rPr>
          <w:rFonts w:cs="Calibri"/>
          <w:u w:val="single"/>
        </w:rPr>
        <w:t>územního plánu:</w:t>
      </w:r>
      <w:r w:rsidR="005A0DA4" w:rsidRPr="009A57BA">
        <w:rPr>
          <w:rFonts w:cs="Calibri"/>
          <w:u w:val="single"/>
        </w:rPr>
        <w:tab/>
      </w:r>
      <w:r w:rsidR="005A0DA4" w:rsidRPr="009A57BA">
        <w:rPr>
          <w:rFonts w:cs="Calibri"/>
          <w:u w:val="single"/>
        </w:rPr>
        <w:tab/>
      </w:r>
      <w:r w:rsidR="005A0DA4" w:rsidRPr="009A57BA">
        <w:rPr>
          <w:rFonts w:cs="Calibri"/>
          <w:u w:val="single"/>
        </w:rPr>
        <w:tab/>
      </w:r>
      <w:r w:rsidR="007A21C6">
        <w:rPr>
          <w:rFonts w:cs="Calibri"/>
          <w:u w:val="single"/>
        </w:rPr>
        <w:tab/>
      </w:r>
      <w:ins w:id="1740" w:author="Svarova, Tereza" w:date="2020-05-14T09:08:00Z">
        <w:r w:rsidR="008065BE">
          <w:rPr>
            <w:rFonts w:cs="Calibri"/>
            <w:u w:val="single"/>
          </w:rPr>
          <w:tab/>
        </w:r>
      </w:ins>
      <w:del w:id="1741" w:author="Svarova, Tereza" w:date="2020-05-14T08:28:00Z">
        <w:r w:rsidRPr="00C97CEE" w:rsidDel="00AA739F">
          <w:rPr>
            <w:rFonts w:cs="Calibri"/>
            <w:u w:val="single"/>
          </w:rPr>
          <w:tab/>
        </w:r>
      </w:del>
      <w:r w:rsidR="00D72461" w:rsidRPr="00C97CEE">
        <w:rPr>
          <w:rFonts w:cs="Calibri"/>
          <w:u w:val="single"/>
        </w:rPr>
        <w:t>1</w:t>
      </w:r>
      <w:ins w:id="1742" w:author="Tereza" w:date="2020-05-25T16:09:00Z">
        <w:r w:rsidR="008222AD">
          <w:rPr>
            <w:rFonts w:cs="Calibri"/>
            <w:u w:val="single"/>
          </w:rPr>
          <w:t>2</w:t>
        </w:r>
      </w:ins>
      <w:ins w:id="1743" w:author="Svarova, Tereza" w:date="2020-05-14T08:28:00Z">
        <w:del w:id="1744" w:author="Tereza" w:date="2020-05-25T14:13:00Z">
          <w:r w:rsidR="00AA739F" w:rsidDel="00504135">
            <w:rPr>
              <w:rFonts w:cs="Calibri"/>
              <w:u w:val="single"/>
            </w:rPr>
            <w:delText>0</w:delText>
          </w:r>
        </w:del>
      </w:ins>
      <w:del w:id="1745" w:author="Svarova, Tereza" w:date="2020-05-14T08:28:00Z">
        <w:r w:rsidR="00D72461" w:rsidRPr="00C97CEE" w:rsidDel="00AA739F">
          <w:rPr>
            <w:rFonts w:cs="Calibri"/>
            <w:u w:val="single"/>
          </w:rPr>
          <w:delText>1</w:delText>
        </w:r>
      </w:del>
    </w:p>
    <w:p w14:paraId="4E1C4C6E" w14:textId="77777777" w:rsidR="00877178" w:rsidRPr="00C7507F" w:rsidRDefault="00877178">
      <w:pPr>
        <w:ind w:left="426"/>
        <w:rPr>
          <w:highlight w:val="yellow"/>
        </w:rPr>
        <w:pPrChange w:id="1746" w:author="Svarova, Tereza" w:date="2020-05-14T09:08:00Z">
          <w:pPr/>
        </w:pPrChange>
      </w:pPr>
    </w:p>
    <w:p w14:paraId="2EACF0E7" w14:textId="424673AA" w:rsidR="00877178" w:rsidRPr="00CA7034" w:rsidRDefault="00877178">
      <w:pPr>
        <w:spacing w:before="120"/>
        <w:ind w:left="426"/>
        <w:rPr>
          <w:rFonts w:cs="Calibri"/>
          <w:u w:val="single"/>
        </w:rPr>
        <w:pPrChange w:id="1747" w:author="Svarova, Tereza" w:date="2020-05-14T09:08:00Z">
          <w:pPr>
            <w:spacing w:before="120"/>
          </w:pPr>
        </w:pPrChange>
      </w:pPr>
      <w:r w:rsidRPr="00CA7034">
        <w:rPr>
          <w:rFonts w:cs="Calibri"/>
          <w:u w:val="single"/>
        </w:rPr>
        <w:t xml:space="preserve">Počet </w:t>
      </w:r>
      <w:r w:rsidR="005A0DA4" w:rsidRPr="00CA7034">
        <w:rPr>
          <w:rFonts w:cs="Calibri"/>
          <w:u w:val="single"/>
        </w:rPr>
        <w:t>listů</w:t>
      </w:r>
      <w:r w:rsidRPr="00CA7034">
        <w:rPr>
          <w:rFonts w:cs="Calibri"/>
          <w:u w:val="single"/>
        </w:rPr>
        <w:t xml:space="preserve"> grafické části </w:t>
      </w:r>
      <w:r w:rsidR="005A0DA4" w:rsidRPr="00CA7034">
        <w:rPr>
          <w:rFonts w:cs="Calibri"/>
          <w:u w:val="single"/>
        </w:rPr>
        <w:t>územního plánu</w:t>
      </w:r>
      <w:r w:rsidR="00C178FE" w:rsidRPr="00CA7034">
        <w:rPr>
          <w:rFonts w:cs="Calibri"/>
          <w:u w:val="single"/>
        </w:rPr>
        <w:t>:</w:t>
      </w:r>
      <w:r w:rsidRPr="00CA7034">
        <w:rPr>
          <w:rFonts w:cs="Calibri"/>
          <w:u w:val="single"/>
        </w:rPr>
        <w:tab/>
      </w:r>
      <w:r w:rsidRPr="00CA7034">
        <w:rPr>
          <w:rFonts w:cs="Calibri"/>
          <w:u w:val="single"/>
        </w:rPr>
        <w:tab/>
      </w:r>
      <w:r w:rsidR="005A0DA4" w:rsidRPr="00CA7034">
        <w:rPr>
          <w:rFonts w:cs="Calibri"/>
          <w:u w:val="single"/>
        </w:rPr>
        <w:tab/>
      </w:r>
      <w:ins w:id="1748" w:author="Svarova, Tereza" w:date="2020-05-14T09:08:00Z">
        <w:r w:rsidR="008065BE">
          <w:rPr>
            <w:rFonts w:cs="Calibri"/>
            <w:u w:val="single"/>
          </w:rPr>
          <w:tab/>
        </w:r>
        <w:r w:rsidR="008065BE">
          <w:rPr>
            <w:rFonts w:cs="Calibri"/>
            <w:u w:val="single"/>
          </w:rPr>
          <w:tab/>
        </w:r>
      </w:ins>
      <w:del w:id="1749" w:author="Svarova, Tereza" w:date="2020-05-14T09:08:00Z">
        <w:r w:rsidR="005A0DA4" w:rsidRPr="00CA7034" w:rsidDel="008065BE">
          <w:rPr>
            <w:rFonts w:cs="Calibri"/>
            <w:u w:val="single"/>
          </w:rPr>
          <w:tab/>
        </w:r>
      </w:del>
      <w:ins w:id="1750" w:author="Anna Macurova" w:date="2020-03-24T11:54:00Z">
        <w:r w:rsidR="00CA7034" w:rsidRPr="00CA7034">
          <w:rPr>
            <w:rFonts w:cs="Calibri"/>
            <w:u w:val="single"/>
            <w:rPrChange w:id="1751" w:author="Anna Macurova" w:date="2020-03-24T11:54:00Z">
              <w:rPr>
                <w:rFonts w:cs="Calibri"/>
                <w:highlight w:val="yellow"/>
                <w:u w:val="single"/>
              </w:rPr>
            </w:rPrChange>
          </w:rPr>
          <w:t>2</w:t>
        </w:r>
      </w:ins>
      <w:del w:id="1752" w:author="Anna Macurova" w:date="2020-03-24T11:54:00Z">
        <w:r w:rsidR="00BD2560" w:rsidRPr="00CA7034" w:rsidDel="00CA7034">
          <w:rPr>
            <w:rFonts w:cs="Calibri"/>
            <w:u w:val="single"/>
          </w:rPr>
          <w:delText>4</w:delText>
        </w:r>
      </w:del>
      <w:r w:rsidR="00382D33" w:rsidRPr="00CA7034">
        <w:rPr>
          <w:rFonts w:cs="Calibri"/>
          <w:u w:val="single"/>
        </w:rPr>
        <w:t xml:space="preserve"> výkresy</w:t>
      </w:r>
    </w:p>
    <w:p w14:paraId="3BA298B2" w14:textId="0C97931B" w:rsidR="00877178" w:rsidRPr="00CA7034" w:rsidRDefault="00504135">
      <w:pPr>
        <w:ind w:left="426"/>
        <w:pPrChange w:id="1753" w:author="Svarova, Tereza" w:date="2020-05-14T09:08:00Z">
          <w:pPr/>
        </w:pPrChange>
      </w:pPr>
      <w:ins w:id="1754" w:author="Tereza" w:date="2020-05-25T14:13:00Z">
        <w:r>
          <w:t>I</w:t>
        </w:r>
      </w:ins>
      <w:del w:id="1755" w:author="Tereza" w:date="2020-05-25T14:13:00Z">
        <w:r w:rsidR="00BD2560" w:rsidRPr="00CA7034" w:rsidDel="00504135">
          <w:delText>1</w:delText>
        </w:r>
      </w:del>
      <w:r w:rsidR="00BD2560" w:rsidRPr="00CA7034">
        <w:t>.</w:t>
      </w:r>
      <w:ins w:id="1756" w:author="Tereza" w:date="2020-05-25T14:13:00Z">
        <w:r>
          <w:t>1</w:t>
        </w:r>
      </w:ins>
      <w:r w:rsidR="00877178" w:rsidRPr="00CA7034">
        <w:t xml:space="preserve"> Výkres zákl</w:t>
      </w:r>
      <w:r w:rsidR="00653BC4" w:rsidRPr="00CA7034">
        <w:t xml:space="preserve">adního členění území </w:t>
      </w:r>
      <w:ins w:id="1757" w:author="Tereza" w:date="2020-05-25T14:13:00Z">
        <w:r>
          <w:t>(</w:t>
        </w:r>
      </w:ins>
      <w:del w:id="1758" w:author="Svarova, Tereza" w:date="2020-05-14T08:29:00Z">
        <w:r w:rsidR="00653BC4" w:rsidRPr="00CA7034" w:rsidDel="00AA739F">
          <w:tab/>
        </w:r>
      </w:del>
      <w:del w:id="1759" w:author="Svarova, Tereza" w:date="2020-05-14T09:01:00Z">
        <w:r w:rsidR="00BD2560" w:rsidRPr="00CA7034" w:rsidDel="00F2461D">
          <w:delText>(</w:delText>
        </w:r>
      </w:del>
      <w:r w:rsidR="00BD2560" w:rsidRPr="00CA7034">
        <w:t>výřez</w:t>
      </w:r>
      <w:del w:id="1760" w:author="Anna Macurova" w:date="2020-03-24T11:52:00Z">
        <w:r w:rsidR="00BD2560" w:rsidRPr="00CA7034" w:rsidDel="00CA7034">
          <w:delText>y A,B</w:delText>
        </w:r>
      </w:del>
      <w:r w:rsidR="00BD2560" w:rsidRPr="00CA7034">
        <w:t>)</w:t>
      </w:r>
      <w:r w:rsidR="00653BC4" w:rsidRPr="00CA7034">
        <w:tab/>
      </w:r>
      <w:r w:rsidR="00653BC4" w:rsidRPr="00CA7034">
        <w:tab/>
      </w:r>
      <w:r w:rsidR="00653BC4" w:rsidRPr="00CA7034">
        <w:tab/>
      </w:r>
      <w:del w:id="1761" w:author="Svarova, Tereza" w:date="2020-05-14T09:08:00Z">
        <w:r w:rsidR="007A21C6" w:rsidDel="008065BE">
          <w:tab/>
        </w:r>
      </w:del>
      <w:ins w:id="1762" w:author="Svarova, Tereza" w:date="2020-05-14T09:08:00Z">
        <w:r w:rsidR="008065BE">
          <w:tab/>
        </w:r>
        <w:r w:rsidR="008065BE">
          <w:tab/>
        </w:r>
      </w:ins>
      <w:r w:rsidR="00653BC4" w:rsidRPr="00CA7034">
        <w:t>1 : 5</w:t>
      </w:r>
      <w:r w:rsidR="00877178" w:rsidRPr="00CA7034">
        <w:t xml:space="preserve"> 000</w:t>
      </w:r>
    </w:p>
    <w:p w14:paraId="67C8C924" w14:textId="4CD0EC64" w:rsidR="00877178" w:rsidRPr="005F6F7A" w:rsidRDefault="00504135">
      <w:pPr>
        <w:ind w:left="426"/>
        <w:rPr>
          <w:color w:val="365F91"/>
        </w:rPr>
        <w:pPrChange w:id="1763" w:author="Svarova, Tereza" w:date="2020-05-14T09:08:00Z">
          <w:pPr/>
        </w:pPrChange>
      </w:pPr>
      <w:ins w:id="1764" w:author="Tereza" w:date="2020-05-25T14:13:00Z">
        <w:r>
          <w:t>I.</w:t>
        </w:r>
      </w:ins>
      <w:r w:rsidR="00BD2560" w:rsidRPr="00CA7034">
        <w:t>2</w:t>
      </w:r>
      <w:del w:id="1765" w:author="Tereza" w:date="2020-05-25T14:13:00Z">
        <w:r w:rsidR="00BD2560" w:rsidRPr="00CA7034" w:rsidDel="00504135">
          <w:delText>.</w:delText>
        </w:r>
      </w:del>
      <w:r w:rsidR="00877178" w:rsidRPr="00CA7034">
        <w:t xml:space="preserve"> Hlavní výkres</w:t>
      </w:r>
      <w:r w:rsidR="00BD2560" w:rsidRPr="00CA7034">
        <w:t xml:space="preserve"> (výřez</w:t>
      </w:r>
      <w:del w:id="1766" w:author="Anna Macurova" w:date="2020-03-24T11:52:00Z">
        <w:r w:rsidR="00BD2560" w:rsidRPr="00CA7034" w:rsidDel="00CA7034">
          <w:delText>y A,B</w:delText>
        </w:r>
      </w:del>
      <w:r w:rsidR="00BD2560" w:rsidRPr="00CA7034">
        <w:t>)</w:t>
      </w:r>
      <w:r w:rsidR="00653BC4" w:rsidRPr="00CA7034">
        <w:t xml:space="preserve"> </w:t>
      </w:r>
      <w:r w:rsidR="00877178" w:rsidRPr="00CA7034">
        <w:tab/>
      </w:r>
      <w:r w:rsidR="00877178" w:rsidRPr="00CA7034">
        <w:tab/>
      </w:r>
      <w:r w:rsidR="005A0DA4" w:rsidRPr="00CA7034">
        <w:tab/>
      </w:r>
      <w:r w:rsidR="00653BC4" w:rsidRPr="00CA7034">
        <w:tab/>
      </w:r>
      <w:r w:rsidR="00653BC4" w:rsidRPr="00CA7034">
        <w:tab/>
      </w:r>
      <w:r w:rsidR="007A21C6">
        <w:tab/>
      </w:r>
      <w:r w:rsidR="007A21C6">
        <w:tab/>
      </w:r>
      <w:r w:rsidR="00C42C07" w:rsidRPr="00CA7034">
        <w:t>1 : 5 000</w:t>
      </w:r>
      <w:r w:rsidR="00653BC4" w:rsidRPr="00C178FE">
        <w:t xml:space="preserve"> </w:t>
      </w:r>
      <w:bookmarkStart w:id="1767" w:name="_Toc276295382"/>
      <w:bookmarkEnd w:id="1767"/>
    </w:p>
    <w:sectPr w:rsidR="00877178" w:rsidRPr="005F6F7A" w:rsidSect="00915C06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575" w:author="Anna Macurova" w:date="2020-05-06T10:05:00Z" w:initials="AM">
    <w:p w14:paraId="053C9B0F" w14:textId="23BCACF6" w:rsidR="009D302D" w:rsidRDefault="009D302D">
      <w:pPr>
        <w:pStyle w:val="Textkomente"/>
      </w:pPr>
      <w:r>
        <w:rPr>
          <w:rStyle w:val="Odkaznakoment"/>
        </w:rPr>
        <w:annotationRef/>
      </w:r>
      <w:r>
        <w:t>v které kapitole má byt tato změna? v b) nebo c)</w:t>
      </w:r>
    </w:p>
  </w:comment>
  <w:comment w:id="1045" w:author="Anna Macurova" w:date="2020-03-24T10:28:00Z" w:initials="AM">
    <w:p w14:paraId="4B6931CB" w14:textId="73642941" w:rsidR="009D302D" w:rsidRDefault="009D302D">
      <w:pPr>
        <w:pStyle w:val="Textkomente"/>
      </w:pPr>
      <w:r>
        <w:rPr>
          <w:rStyle w:val="Odkaznakoment"/>
        </w:rPr>
        <w:annotationRef/>
      </w:r>
      <w:r>
        <w:t>Neodpovídá úplnému znění…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53C9B0F" w15:done="0"/>
  <w15:commentEx w15:paraId="4B6931C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53C9B0F" w16cid:durableId="225D0A5A"/>
  <w16cid:commentId w16cid:paraId="4B6931CB" w16cid:durableId="22245F6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71F7F9" w14:textId="77777777" w:rsidR="00D211CC" w:rsidRDefault="00D211CC">
      <w:r>
        <w:separator/>
      </w:r>
    </w:p>
    <w:p w14:paraId="6842D2A3" w14:textId="77777777" w:rsidR="00D211CC" w:rsidRDefault="00D211CC"/>
    <w:p w14:paraId="6697A67B" w14:textId="77777777" w:rsidR="00D211CC" w:rsidRDefault="00D211CC"/>
  </w:endnote>
  <w:endnote w:type="continuationSeparator" w:id="0">
    <w:p w14:paraId="7B091398" w14:textId="77777777" w:rsidR="00D211CC" w:rsidRDefault="00D211CC">
      <w:r>
        <w:continuationSeparator/>
      </w:r>
    </w:p>
    <w:p w14:paraId="26419ADE" w14:textId="77777777" w:rsidR="00D211CC" w:rsidRDefault="00D211CC"/>
    <w:p w14:paraId="3DDEF8D0" w14:textId="77777777" w:rsidR="00D211CC" w:rsidRDefault="00D211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D0FB6C" w14:textId="77777777" w:rsidR="00D211CC" w:rsidRDefault="00D211CC">
      <w:r>
        <w:separator/>
      </w:r>
    </w:p>
    <w:p w14:paraId="104A53A6" w14:textId="77777777" w:rsidR="00D211CC" w:rsidRDefault="00D211CC"/>
    <w:p w14:paraId="0E77D30F" w14:textId="77777777" w:rsidR="00D211CC" w:rsidRDefault="00D211CC"/>
  </w:footnote>
  <w:footnote w:type="continuationSeparator" w:id="0">
    <w:p w14:paraId="6B11E07A" w14:textId="77777777" w:rsidR="00D211CC" w:rsidRDefault="00D211CC">
      <w:r>
        <w:continuationSeparator/>
      </w:r>
    </w:p>
    <w:p w14:paraId="27DDA334" w14:textId="77777777" w:rsidR="00D211CC" w:rsidRDefault="00D211CC"/>
    <w:p w14:paraId="7CCAD788" w14:textId="77777777" w:rsidR="00D211CC" w:rsidRDefault="00D211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6511"/>
      <w:gridCol w:w="2791"/>
    </w:tblGrid>
    <w:tr w:rsidR="009D302D" w:rsidRPr="00C91637" w14:paraId="0E3FC7F7" w14:textId="77777777">
      <w:tc>
        <w:tcPr>
          <w:tcW w:w="3500" w:type="pct"/>
          <w:tcBorders>
            <w:bottom w:val="single" w:sz="4" w:space="0" w:color="auto"/>
          </w:tcBorders>
          <w:vAlign w:val="bottom"/>
        </w:tcPr>
        <w:p w14:paraId="03C5B122" w14:textId="77777777" w:rsidR="009D302D" w:rsidRPr="00276FEF" w:rsidRDefault="009D302D" w:rsidP="00B85793">
          <w:pPr>
            <w:pStyle w:val="Zhlav"/>
            <w:jc w:val="right"/>
            <w:rPr>
              <w:rFonts w:cs="Calibri"/>
              <w:bCs/>
              <w:noProof/>
              <w:color w:val="76923C"/>
              <w:sz w:val="18"/>
              <w:szCs w:val="18"/>
            </w:rPr>
          </w:pPr>
          <w:r>
            <w:rPr>
              <w:rFonts w:cs="Calibri"/>
              <w:bCs/>
              <w:caps/>
              <w:sz w:val="18"/>
              <w:szCs w:val="18"/>
            </w:rPr>
            <w:t xml:space="preserve">ZMĚNA Č. </w:t>
          </w:r>
          <w:del w:id="77" w:author="Anna Macurova" w:date="2020-03-20T08:50:00Z">
            <w:r w:rsidDel="00723CB1">
              <w:rPr>
                <w:rFonts w:cs="Calibri"/>
                <w:bCs/>
                <w:caps/>
                <w:sz w:val="18"/>
                <w:szCs w:val="18"/>
              </w:rPr>
              <w:delText xml:space="preserve">1 </w:delText>
            </w:r>
          </w:del>
          <w:ins w:id="78" w:author="Anna Macurova" w:date="2020-03-20T08:50:00Z">
            <w:r>
              <w:rPr>
                <w:rFonts w:cs="Calibri"/>
                <w:bCs/>
                <w:caps/>
                <w:sz w:val="18"/>
                <w:szCs w:val="18"/>
              </w:rPr>
              <w:t xml:space="preserve">2 </w:t>
            </w:r>
          </w:ins>
          <w:r w:rsidRPr="00276FEF">
            <w:rPr>
              <w:rFonts w:cs="Calibri"/>
              <w:bCs/>
              <w:caps/>
              <w:sz w:val="18"/>
              <w:szCs w:val="18"/>
            </w:rPr>
            <w:t>ÚZEMNÍ</w:t>
          </w:r>
          <w:r>
            <w:rPr>
              <w:rFonts w:cs="Calibri"/>
              <w:bCs/>
              <w:caps/>
              <w:sz w:val="18"/>
              <w:szCs w:val="18"/>
            </w:rPr>
            <w:t>HO</w:t>
          </w:r>
          <w:r w:rsidRPr="00276FEF">
            <w:rPr>
              <w:rFonts w:cs="Calibri"/>
              <w:bCs/>
              <w:caps/>
              <w:sz w:val="18"/>
              <w:szCs w:val="18"/>
            </w:rPr>
            <w:t xml:space="preserve"> PLÁN</w:t>
          </w:r>
          <w:r>
            <w:rPr>
              <w:rFonts w:cs="Calibri"/>
              <w:bCs/>
              <w:caps/>
              <w:sz w:val="18"/>
              <w:szCs w:val="18"/>
            </w:rPr>
            <w:t>U</w:t>
          </w:r>
          <w:r w:rsidRPr="00276FEF">
            <w:rPr>
              <w:rFonts w:cs="Calibri"/>
              <w:bCs/>
              <w:caps/>
              <w:sz w:val="18"/>
              <w:szCs w:val="18"/>
            </w:rPr>
            <w:t xml:space="preserve"> Květnice</w:t>
          </w:r>
        </w:p>
      </w:tc>
      <w:tc>
        <w:tcPr>
          <w:tcW w:w="1500" w:type="pct"/>
          <w:tcBorders>
            <w:bottom w:val="single" w:sz="4" w:space="0" w:color="943634"/>
          </w:tcBorders>
          <w:shd w:val="clear" w:color="auto" w:fill="92D050"/>
          <w:vAlign w:val="bottom"/>
        </w:tcPr>
        <w:p w14:paraId="52291CB9" w14:textId="19742547" w:rsidR="009D302D" w:rsidRPr="00276FEF" w:rsidRDefault="009D302D">
          <w:pPr>
            <w:pStyle w:val="Zhlav"/>
            <w:jc w:val="right"/>
            <w:rPr>
              <w:rFonts w:cs="Calibri"/>
              <w:color w:val="FFFFFF"/>
              <w:sz w:val="18"/>
              <w:szCs w:val="18"/>
            </w:rPr>
          </w:pPr>
          <w:r w:rsidRPr="00276FEF">
            <w:rPr>
              <w:rFonts w:cs="Calibri"/>
              <w:bCs/>
              <w:color w:val="FFFFFF"/>
              <w:sz w:val="18"/>
              <w:szCs w:val="18"/>
            </w:rPr>
            <w:t xml:space="preserve"> </w:t>
          </w:r>
          <w:del w:id="79" w:author="Anna Macurova" w:date="2020-03-20T08:50:00Z">
            <w:r w:rsidDel="00723CB1">
              <w:rPr>
                <w:rFonts w:cs="Calibri"/>
                <w:bCs/>
                <w:color w:val="FFFFFF"/>
                <w:sz w:val="18"/>
                <w:szCs w:val="18"/>
              </w:rPr>
              <w:delText>LISTOPAD 2019</w:delText>
            </w:r>
          </w:del>
          <w:ins w:id="80" w:author="Tereza" w:date="2020-05-25T10:17:00Z">
            <w:del w:id="81" w:author="Windows User" w:date="2021-03-23T13:48:00Z">
              <w:r w:rsidDel="00205BB0">
                <w:rPr>
                  <w:rFonts w:cs="Calibri"/>
                  <w:bCs/>
                  <w:color w:val="FFFFFF"/>
                  <w:sz w:val="18"/>
                  <w:szCs w:val="18"/>
                </w:rPr>
                <w:delText>KVĚTEN</w:delText>
              </w:r>
            </w:del>
          </w:ins>
          <w:ins w:id="82" w:author="Anna Macurova" w:date="2020-03-20T08:50:00Z">
            <w:del w:id="83" w:author="Windows User" w:date="2021-03-23T13:48:00Z">
              <w:r w:rsidDel="00205BB0">
                <w:rPr>
                  <w:rFonts w:cs="Calibri"/>
                  <w:bCs/>
                  <w:color w:val="FFFFFF"/>
                  <w:sz w:val="18"/>
                  <w:szCs w:val="18"/>
                </w:rPr>
                <w:delText>BŘEZEN</w:delText>
              </w:r>
            </w:del>
          </w:ins>
          <w:ins w:id="84" w:author="Windows User" w:date="2021-03-23T13:48:00Z">
            <w:r w:rsidR="00205BB0">
              <w:rPr>
                <w:rFonts w:cs="Calibri"/>
                <w:bCs/>
                <w:color w:val="FFFFFF"/>
                <w:sz w:val="18"/>
                <w:szCs w:val="18"/>
              </w:rPr>
              <w:t>LEDEN</w:t>
            </w:r>
          </w:ins>
          <w:ins w:id="85" w:author="Anna Macurova" w:date="2020-03-20T08:50:00Z">
            <w:r>
              <w:rPr>
                <w:rFonts w:cs="Calibri"/>
                <w:bCs/>
                <w:color w:val="FFFFFF"/>
                <w:sz w:val="18"/>
                <w:szCs w:val="18"/>
              </w:rPr>
              <w:t xml:space="preserve"> 202</w:t>
            </w:r>
          </w:ins>
          <w:ins w:id="86" w:author="Windows User" w:date="2021-03-23T13:48:00Z">
            <w:r w:rsidR="00205BB0">
              <w:rPr>
                <w:rFonts w:cs="Calibri"/>
                <w:bCs/>
                <w:color w:val="FFFFFF"/>
                <w:sz w:val="18"/>
                <w:szCs w:val="18"/>
              </w:rPr>
              <w:t>1</w:t>
            </w:r>
          </w:ins>
          <w:ins w:id="87" w:author="Anna Macurova" w:date="2020-03-20T08:50:00Z">
            <w:del w:id="88" w:author="Windows User" w:date="2021-03-23T13:48:00Z">
              <w:r w:rsidDel="00205BB0">
                <w:rPr>
                  <w:rFonts w:cs="Calibri"/>
                  <w:bCs/>
                  <w:color w:val="FFFFFF"/>
                  <w:sz w:val="18"/>
                  <w:szCs w:val="18"/>
                </w:rPr>
                <w:delText>0</w:delText>
              </w:r>
            </w:del>
          </w:ins>
          <w:r>
            <w:rPr>
              <w:rFonts w:cs="Calibri"/>
              <w:bCs/>
              <w:color w:val="FFFFFF"/>
              <w:sz w:val="18"/>
              <w:szCs w:val="18"/>
            </w:rPr>
            <w:t xml:space="preserve"> </w:t>
          </w:r>
          <w:r w:rsidRPr="00276FEF">
            <w:rPr>
              <w:rFonts w:cs="Calibri"/>
              <w:bCs/>
              <w:color w:val="FFFFFF"/>
              <w:sz w:val="18"/>
              <w:szCs w:val="18"/>
            </w:rPr>
            <w:t xml:space="preserve">| </w:t>
          </w:r>
          <w:r w:rsidRPr="00276FEF">
            <w:rPr>
              <w:rFonts w:cs="Calibri"/>
              <w:bCs/>
              <w:color w:val="FFFFFF"/>
              <w:sz w:val="18"/>
              <w:szCs w:val="18"/>
            </w:rPr>
            <w:fldChar w:fldCharType="begin"/>
          </w:r>
          <w:r w:rsidRPr="00276FEF">
            <w:rPr>
              <w:rFonts w:cs="Calibri"/>
              <w:bCs/>
              <w:color w:val="FFFFFF"/>
              <w:sz w:val="18"/>
              <w:szCs w:val="18"/>
            </w:rPr>
            <w:instrText xml:space="preserve"> PAGE   \* MERGEFORMAT </w:instrText>
          </w:r>
          <w:r w:rsidRPr="00276FEF">
            <w:rPr>
              <w:rFonts w:cs="Calibri"/>
              <w:bCs/>
              <w:color w:val="FFFFFF"/>
              <w:sz w:val="18"/>
              <w:szCs w:val="18"/>
            </w:rPr>
            <w:fldChar w:fldCharType="separate"/>
          </w:r>
          <w:r w:rsidR="00D035FD">
            <w:rPr>
              <w:rFonts w:cs="Calibri"/>
              <w:bCs/>
              <w:noProof/>
              <w:color w:val="FFFFFF"/>
              <w:sz w:val="18"/>
              <w:szCs w:val="18"/>
            </w:rPr>
            <w:t>9</w:t>
          </w:r>
          <w:r w:rsidRPr="00276FEF">
            <w:rPr>
              <w:rFonts w:cs="Calibri"/>
              <w:bCs/>
              <w:color w:val="FFFFFF"/>
              <w:sz w:val="18"/>
              <w:szCs w:val="18"/>
            </w:rPr>
            <w:fldChar w:fldCharType="end"/>
          </w:r>
        </w:p>
      </w:tc>
    </w:tr>
  </w:tbl>
  <w:p w14:paraId="3FE711A4" w14:textId="77777777" w:rsidR="009D302D" w:rsidRDefault="009D302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8625E"/>
    <w:multiLevelType w:val="hybridMultilevel"/>
    <w:tmpl w:val="705E366A"/>
    <w:lvl w:ilvl="0" w:tplc="8336164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36E5B"/>
    <w:multiLevelType w:val="hybridMultilevel"/>
    <w:tmpl w:val="6D78F3DC"/>
    <w:lvl w:ilvl="0" w:tplc="CFA23A7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E01E9"/>
    <w:multiLevelType w:val="hybridMultilevel"/>
    <w:tmpl w:val="CE3A1CE2"/>
    <w:lvl w:ilvl="0" w:tplc="AEC2C68A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4524C5"/>
    <w:multiLevelType w:val="hybridMultilevel"/>
    <w:tmpl w:val="4FCCA334"/>
    <w:lvl w:ilvl="0" w:tplc="EE745EB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9A00B0"/>
    <w:multiLevelType w:val="hybridMultilevel"/>
    <w:tmpl w:val="BD62EE8C"/>
    <w:lvl w:ilvl="0" w:tplc="AEC2C6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810F9"/>
    <w:multiLevelType w:val="hybridMultilevel"/>
    <w:tmpl w:val="7EB0991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3057D"/>
    <w:multiLevelType w:val="multilevel"/>
    <w:tmpl w:val="88BE54FE"/>
    <w:lvl w:ilvl="0">
      <w:start w:val="1"/>
      <w:numFmt w:val="lowerLetter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7" w15:restartNumberingAfterBreak="0">
    <w:nsid w:val="255F6D83"/>
    <w:multiLevelType w:val="hybridMultilevel"/>
    <w:tmpl w:val="ED84982C"/>
    <w:lvl w:ilvl="0" w:tplc="AEC2C68A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A370D6"/>
    <w:multiLevelType w:val="hybridMultilevel"/>
    <w:tmpl w:val="006EDB98"/>
    <w:lvl w:ilvl="0" w:tplc="18E8D1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DB2892"/>
    <w:multiLevelType w:val="multilevel"/>
    <w:tmpl w:val="1D2208CE"/>
    <w:lvl w:ilvl="0">
      <w:start w:val="1"/>
      <w:numFmt w:val="lowerLetter"/>
      <w:pStyle w:val="Nadpis1"/>
      <w:lvlText w:val="%1)"/>
      <w:lvlJc w:val="left"/>
      <w:pPr>
        <w:ind w:left="357" w:hanging="357"/>
      </w:pPr>
      <w:rPr>
        <w:rFonts w:hint="default"/>
        <w:sz w:val="26"/>
        <w:szCs w:val="26"/>
      </w:rPr>
    </w:lvl>
    <w:lvl w:ilvl="1">
      <w:start w:val="1"/>
      <w:numFmt w:val="decimal"/>
      <w:pStyle w:val="Nadpis2"/>
      <w:lvlText w:val="%1.%2)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Nadpis3"/>
      <w:lvlText w:val="%1.%2.%3)"/>
      <w:lvlJc w:val="left"/>
      <w:pPr>
        <w:ind w:left="454" w:hanging="454"/>
      </w:pPr>
      <w:rPr>
        <w:rFonts w:hint="default"/>
      </w:rPr>
    </w:lvl>
    <w:lvl w:ilvl="3">
      <w:start w:val="1"/>
      <w:numFmt w:val="decimal"/>
      <w:pStyle w:val="Nadpis4"/>
      <w:lvlText w:val="%1.%2.%3.%4)"/>
      <w:lvlJc w:val="left"/>
      <w:pPr>
        <w:ind w:left="737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0" w15:restartNumberingAfterBreak="0">
    <w:nsid w:val="2EBE5895"/>
    <w:multiLevelType w:val="hybridMultilevel"/>
    <w:tmpl w:val="2C0C143A"/>
    <w:lvl w:ilvl="0" w:tplc="8DAA2EFC">
      <w:start w:val="1"/>
      <w:numFmt w:val="bullet"/>
      <w:pStyle w:val="OV2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</w:rPr>
    </w:lvl>
    <w:lvl w:ilvl="1" w:tplc="1A4AD9E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18786B"/>
    <w:multiLevelType w:val="hybridMultilevel"/>
    <w:tmpl w:val="D994A4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67198D"/>
    <w:multiLevelType w:val="hybridMultilevel"/>
    <w:tmpl w:val="F4B8C520"/>
    <w:lvl w:ilvl="0" w:tplc="A56CC0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711AEC"/>
    <w:multiLevelType w:val="hybridMultilevel"/>
    <w:tmpl w:val="6936A6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AA18C6"/>
    <w:multiLevelType w:val="hybridMultilevel"/>
    <w:tmpl w:val="180E2C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8117CE"/>
    <w:multiLevelType w:val="hybridMultilevel"/>
    <w:tmpl w:val="F18C0E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B90C13"/>
    <w:multiLevelType w:val="hybridMultilevel"/>
    <w:tmpl w:val="C662366A"/>
    <w:lvl w:ilvl="0" w:tplc="18E8D1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3950D3"/>
    <w:multiLevelType w:val="hybridMultilevel"/>
    <w:tmpl w:val="044C2130"/>
    <w:lvl w:ilvl="0" w:tplc="AEC2C68A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BF1383"/>
    <w:multiLevelType w:val="hybridMultilevel"/>
    <w:tmpl w:val="3EB2898E"/>
    <w:lvl w:ilvl="0" w:tplc="CF7E8C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3740AF"/>
    <w:multiLevelType w:val="hybridMultilevel"/>
    <w:tmpl w:val="5D501CAC"/>
    <w:lvl w:ilvl="0" w:tplc="AEC2C68A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3C1527"/>
    <w:multiLevelType w:val="hybridMultilevel"/>
    <w:tmpl w:val="60FC14CE"/>
    <w:lvl w:ilvl="0" w:tplc="18E8D1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E57766"/>
    <w:multiLevelType w:val="hybridMultilevel"/>
    <w:tmpl w:val="C9DA6A8A"/>
    <w:lvl w:ilvl="0" w:tplc="29700E8A">
      <w:numFmt w:val="bullet"/>
      <w:pStyle w:val="OV3"/>
      <w:lvlText w:val="-"/>
      <w:lvlJc w:val="left"/>
      <w:pPr>
        <w:tabs>
          <w:tab w:val="num" w:pos="360"/>
        </w:tabs>
        <w:ind w:left="360" w:hanging="360"/>
      </w:pPr>
      <w:rPr>
        <w:rFonts w:ascii="Century Gothic" w:eastAsia="Times New Roman" w:hAnsi="Century Goth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2" w15:restartNumberingAfterBreak="0">
    <w:nsid w:val="6AAF1A1F"/>
    <w:multiLevelType w:val="multilevel"/>
    <w:tmpl w:val="E3F49DCE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6B876BC4"/>
    <w:multiLevelType w:val="hybridMultilevel"/>
    <w:tmpl w:val="E76EE480"/>
    <w:lvl w:ilvl="0" w:tplc="8E909E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B8D4F48"/>
    <w:multiLevelType w:val="hybridMultilevel"/>
    <w:tmpl w:val="7E6EE94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C3544C"/>
    <w:multiLevelType w:val="hybridMultilevel"/>
    <w:tmpl w:val="A99687D4"/>
    <w:lvl w:ilvl="0" w:tplc="4512120C">
      <w:numFmt w:val="bullet"/>
      <w:pStyle w:val="Seznamsodrkami2"/>
      <w:lvlText w:val=""/>
      <w:lvlJc w:val="left"/>
      <w:pPr>
        <w:tabs>
          <w:tab w:val="num" w:pos="1134"/>
        </w:tabs>
        <w:ind w:left="1134" w:hanging="414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35076F"/>
    <w:multiLevelType w:val="hybridMultilevel"/>
    <w:tmpl w:val="C00631B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C85361"/>
    <w:multiLevelType w:val="hybridMultilevel"/>
    <w:tmpl w:val="EC089E2E"/>
    <w:lvl w:ilvl="0" w:tplc="F6F49934">
      <w:numFmt w:val="bullet"/>
      <w:pStyle w:val="normln3"/>
      <w:lvlText w:val="-"/>
      <w:lvlJc w:val="left"/>
      <w:pPr>
        <w:tabs>
          <w:tab w:val="num" w:pos="644"/>
        </w:tabs>
        <w:ind w:left="644" w:hanging="360"/>
      </w:pPr>
      <w:rPr>
        <w:rFonts w:ascii="Century Gothic" w:eastAsia="Times New Roman" w:hAnsi="Century Gothic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E66D7C"/>
    <w:multiLevelType w:val="hybridMultilevel"/>
    <w:tmpl w:val="055ABDDA"/>
    <w:lvl w:ilvl="0" w:tplc="9E187A28">
      <w:start w:val="2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1A46EA"/>
    <w:multiLevelType w:val="hybridMultilevel"/>
    <w:tmpl w:val="AAD05C80"/>
    <w:lvl w:ilvl="0" w:tplc="02D054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5"/>
  </w:num>
  <w:num w:numId="3">
    <w:abstractNumId w:val="10"/>
  </w:num>
  <w:num w:numId="4">
    <w:abstractNumId w:val="27"/>
  </w:num>
  <w:num w:numId="5">
    <w:abstractNumId w:val="22"/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8"/>
  </w:num>
  <w:num w:numId="9">
    <w:abstractNumId w:val="29"/>
  </w:num>
  <w:num w:numId="10">
    <w:abstractNumId w:val="13"/>
  </w:num>
  <w:num w:numId="11">
    <w:abstractNumId w:val="23"/>
  </w:num>
  <w:num w:numId="12">
    <w:abstractNumId w:val="5"/>
  </w:num>
  <w:num w:numId="13">
    <w:abstractNumId w:val="0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15"/>
  </w:num>
  <w:num w:numId="17">
    <w:abstractNumId w:val="8"/>
  </w:num>
  <w:num w:numId="18">
    <w:abstractNumId w:val="20"/>
  </w:num>
  <w:num w:numId="19">
    <w:abstractNumId w:val="14"/>
  </w:num>
  <w:num w:numId="20">
    <w:abstractNumId w:val="4"/>
  </w:num>
  <w:num w:numId="21">
    <w:abstractNumId w:val="6"/>
  </w:num>
  <w:num w:numId="22">
    <w:abstractNumId w:val="9"/>
  </w:num>
  <w:num w:numId="23">
    <w:abstractNumId w:val="24"/>
  </w:num>
  <w:num w:numId="24">
    <w:abstractNumId w:val="16"/>
  </w:num>
  <w:num w:numId="25">
    <w:abstractNumId w:val="2"/>
  </w:num>
  <w:num w:numId="26">
    <w:abstractNumId w:val="1"/>
  </w:num>
  <w:num w:numId="27">
    <w:abstractNumId w:val="7"/>
  </w:num>
  <w:num w:numId="28">
    <w:abstractNumId w:val="19"/>
  </w:num>
  <w:num w:numId="29">
    <w:abstractNumId w:val="17"/>
  </w:num>
  <w:num w:numId="30">
    <w:abstractNumId w:val="12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9"/>
  </w:num>
  <w:num w:numId="36">
    <w:abstractNumId w:val="9"/>
  </w:num>
  <w:num w:numId="37">
    <w:abstractNumId w:val="9"/>
  </w:num>
  <w:num w:numId="38">
    <w:abstractNumId w:val="9"/>
  </w:num>
  <w:num w:numId="39">
    <w:abstractNumId w:val="9"/>
  </w:num>
  <w:num w:numId="40">
    <w:abstractNumId w:val="9"/>
  </w:num>
  <w:num w:numId="41">
    <w:abstractNumId w:val="9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9"/>
  </w:num>
  <w:num w:numId="47">
    <w:abstractNumId w:val="9"/>
  </w:num>
  <w:num w:numId="48">
    <w:abstractNumId w:val="9"/>
  </w:num>
  <w:num w:numId="49">
    <w:abstractNumId w:val="9"/>
  </w:num>
  <w:num w:numId="50">
    <w:abstractNumId w:val="9"/>
  </w:num>
  <w:num w:numId="51">
    <w:abstractNumId w:val="9"/>
  </w:num>
  <w:num w:numId="52">
    <w:abstractNumId w:val="9"/>
  </w:num>
  <w:num w:numId="53">
    <w:abstractNumId w:val="9"/>
  </w:num>
  <w:num w:numId="54">
    <w:abstractNumId w:val="9"/>
  </w:num>
  <w:num w:numId="55">
    <w:abstractNumId w:val="9"/>
  </w:num>
  <w:num w:numId="56">
    <w:abstractNumId w:val="9"/>
  </w:num>
  <w:num w:numId="57">
    <w:abstractNumId w:val="9"/>
  </w:num>
  <w:num w:numId="58">
    <w:abstractNumId w:val="9"/>
  </w:num>
  <w:num w:numId="59">
    <w:abstractNumId w:val="9"/>
  </w:num>
  <w:num w:numId="60">
    <w:abstractNumId w:val="9"/>
  </w:num>
  <w:num w:numId="61">
    <w:abstractNumId w:val="9"/>
  </w:num>
  <w:num w:numId="62">
    <w:abstractNumId w:val="9"/>
  </w:num>
  <w:num w:numId="63">
    <w:abstractNumId w:val="9"/>
  </w:num>
  <w:num w:numId="64">
    <w:abstractNumId w:val="9"/>
  </w:num>
  <w:num w:numId="65">
    <w:abstractNumId w:val="9"/>
  </w:num>
  <w:num w:numId="66">
    <w:abstractNumId w:val="9"/>
  </w:num>
  <w:num w:numId="67">
    <w:abstractNumId w:val="9"/>
  </w:num>
  <w:num w:numId="68">
    <w:abstractNumId w:val="9"/>
  </w:num>
  <w:num w:numId="69">
    <w:abstractNumId w:val="9"/>
  </w:num>
  <w:num w:numId="70">
    <w:abstractNumId w:val="9"/>
  </w:num>
  <w:num w:numId="71">
    <w:abstractNumId w:val="9"/>
  </w:num>
  <w:num w:numId="72">
    <w:abstractNumId w:val="9"/>
  </w:num>
  <w:num w:numId="73">
    <w:abstractNumId w:val="9"/>
  </w:num>
  <w:num w:numId="74">
    <w:abstractNumId w:val="9"/>
  </w:num>
  <w:num w:numId="75">
    <w:abstractNumId w:val="9"/>
  </w:num>
  <w:num w:numId="76">
    <w:abstractNumId w:val="9"/>
  </w:num>
  <w:num w:numId="77">
    <w:abstractNumId w:val="9"/>
  </w:num>
  <w:num w:numId="78">
    <w:abstractNumId w:val="9"/>
  </w:num>
  <w:numIdMacAtCleanup w:val="7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nna Macurova">
    <w15:presenceInfo w15:providerId="Windows Live" w15:userId="a3b7d03db95f5e0f"/>
  </w15:person>
  <w15:person w15:author="Windows User">
    <w15:presenceInfo w15:providerId="None" w15:userId="Windows User"/>
  </w15:person>
  <w15:person w15:author="jetel">
    <w15:presenceInfo w15:providerId="None" w15:userId="jetel"/>
  </w15:person>
  <w15:person w15:author="Svarova, Tereza">
    <w15:presenceInfo w15:providerId="AD" w15:userId="S::svaroter@cvut.cz::68d95d37-68ad-4813-8aa9-4c10c61398d4"/>
  </w15:person>
  <w15:person w15:author="Tereza">
    <w15:presenceInfo w15:providerId="None" w15:userId="Terez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NotTrackMove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1AEC"/>
    <w:rsid w:val="000005B2"/>
    <w:rsid w:val="00001C13"/>
    <w:rsid w:val="000028D0"/>
    <w:rsid w:val="00003B40"/>
    <w:rsid w:val="00004E23"/>
    <w:rsid w:val="000050F4"/>
    <w:rsid w:val="000079BD"/>
    <w:rsid w:val="0001056E"/>
    <w:rsid w:val="000133E3"/>
    <w:rsid w:val="0001387F"/>
    <w:rsid w:val="000139F0"/>
    <w:rsid w:val="000150F3"/>
    <w:rsid w:val="0001740E"/>
    <w:rsid w:val="000177A8"/>
    <w:rsid w:val="00017950"/>
    <w:rsid w:val="0002078D"/>
    <w:rsid w:val="00021596"/>
    <w:rsid w:val="00021780"/>
    <w:rsid w:val="0002223A"/>
    <w:rsid w:val="0002411B"/>
    <w:rsid w:val="00024B47"/>
    <w:rsid w:val="00025036"/>
    <w:rsid w:val="00025416"/>
    <w:rsid w:val="00026821"/>
    <w:rsid w:val="0003187C"/>
    <w:rsid w:val="000318BC"/>
    <w:rsid w:val="00033288"/>
    <w:rsid w:val="000343C0"/>
    <w:rsid w:val="00034697"/>
    <w:rsid w:val="00035BBD"/>
    <w:rsid w:val="0003644D"/>
    <w:rsid w:val="00036F48"/>
    <w:rsid w:val="000372D4"/>
    <w:rsid w:val="00037C77"/>
    <w:rsid w:val="0004033F"/>
    <w:rsid w:val="000407F0"/>
    <w:rsid w:val="00040B8D"/>
    <w:rsid w:val="00042B14"/>
    <w:rsid w:val="00045907"/>
    <w:rsid w:val="00051F89"/>
    <w:rsid w:val="00052477"/>
    <w:rsid w:val="00052C7E"/>
    <w:rsid w:val="00052EAA"/>
    <w:rsid w:val="0005499B"/>
    <w:rsid w:val="00057048"/>
    <w:rsid w:val="00060052"/>
    <w:rsid w:val="0006134C"/>
    <w:rsid w:val="00061DC3"/>
    <w:rsid w:val="00063DCE"/>
    <w:rsid w:val="00065FCE"/>
    <w:rsid w:val="00067562"/>
    <w:rsid w:val="00067895"/>
    <w:rsid w:val="00070466"/>
    <w:rsid w:val="00070542"/>
    <w:rsid w:val="000711D3"/>
    <w:rsid w:val="000716D2"/>
    <w:rsid w:val="00072E43"/>
    <w:rsid w:val="00073CBD"/>
    <w:rsid w:val="00080108"/>
    <w:rsid w:val="000835BC"/>
    <w:rsid w:val="000868E2"/>
    <w:rsid w:val="00086D04"/>
    <w:rsid w:val="00087137"/>
    <w:rsid w:val="00090C0E"/>
    <w:rsid w:val="00091CC2"/>
    <w:rsid w:val="00093663"/>
    <w:rsid w:val="00093FF5"/>
    <w:rsid w:val="00096160"/>
    <w:rsid w:val="000A103E"/>
    <w:rsid w:val="000A1E4D"/>
    <w:rsid w:val="000A2718"/>
    <w:rsid w:val="000A2D0C"/>
    <w:rsid w:val="000A3203"/>
    <w:rsid w:val="000A5389"/>
    <w:rsid w:val="000A7036"/>
    <w:rsid w:val="000B0C27"/>
    <w:rsid w:val="000B1184"/>
    <w:rsid w:val="000B4FFD"/>
    <w:rsid w:val="000B557E"/>
    <w:rsid w:val="000B75C5"/>
    <w:rsid w:val="000C054E"/>
    <w:rsid w:val="000C1E62"/>
    <w:rsid w:val="000C2475"/>
    <w:rsid w:val="000C3018"/>
    <w:rsid w:val="000C4449"/>
    <w:rsid w:val="000C6094"/>
    <w:rsid w:val="000C658D"/>
    <w:rsid w:val="000C7107"/>
    <w:rsid w:val="000C7B53"/>
    <w:rsid w:val="000D0046"/>
    <w:rsid w:val="000D0765"/>
    <w:rsid w:val="000D0DB1"/>
    <w:rsid w:val="000D1183"/>
    <w:rsid w:val="000D173F"/>
    <w:rsid w:val="000D2D1A"/>
    <w:rsid w:val="000D3299"/>
    <w:rsid w:val="000D3ABF"/>
    <w:rsid w:val="000D4067"/>
    <w:rsid w:val="000D4C4A"/>
    <w:rsid w:val="000D7F8B"/>
    <w:rsid w:val="000E16FF"/>
    <w:rsid w:val="000E17FA"/>
    <w:rsid w:val="000E2583"/>
    <w:rsid w:val="000E2962"/>
    <w:rsid w:val="000E3C06"/>
    <w:rsid w:val="000E49AA"/>
    <w:rsid w:val="000E4CE2"/>
    <w:rsid w:val="000E53FF"/>
    <w:rsid w:val="000E56F9"/>
    <w:rsid w:val="000E5B5A"/>
    <w:rsid w:val="000E7E90"/>
    <w:rsid w:val="000F06FA"/>
    <w:rsid w:val="000F1E8C"/>
    <w:rsid w:val="000F6B7E"/>
    <w:rsid w:val="000F7F70"/>
    <w:rsid w:val="00101E91"/>
    <w:rsid w:val="0010371B"/>
    <w:rsid w:val="00103D52"/>
    <w:rsid w:val="00104E09"/>
    <w:rsid w:val="001059BF"/>
    <w:rsid w:val="001068DA"/>
    <w:rsid w:val="001119D3"/>
    <w:rsid w:val="001126DC"/>
    <w:rsid w:val="001132F6"/>
    <w:rsid w:val="001166D5"/>
    <w:rsid w:val="0012044C"/>
    <w:rsid w:val="001214E0"/>
    <w:rsid w:val="001241BB"/>
    <w:rsid w:val="00124FFB"/>
    <w:rsid w:val="00125CBD"/>
    <w:rsid w:val="0012605B"/>
    <w:rsid w:val="00126E3C"/>
    <w:rsid w:val="00127999"/>
    <w:rsid w:val="0013039E"/>
    <w:rsid w:val="00130CCD"/>
    <w:rsid w:val="00131B24"/>
    <w:rsid w:val="001322DD"/>
    <w:rsid w:val="00132F2C"/>
    <w:rsid w:val="00133929"/>
    <w:rsid w:val="001351B5"/>
    <w:rsid w:val="00136CF3"/>
    <w:rsid w:val="00143674"/>
    <w:rsid w:val="0014771D"/>
    <w:rsid w:val="001512E4"/>
    <w:rsid w:val="00152A3C"/>
    <w:rsid w:val="00152A73"/>
    <w:rsid w:val="00152A8F"/>
    <w:rsid w:val="00161161"/>
    <w:rsid w:val="00162D1A"/>
    <w:rsid w:val="001653C2"/>
    <w:rsid w:val="00165978"/>
    <w:rsid w:val="001664DD"/>
    <w:rsid w:val="00166C43"/>
    <w:rsid w:val="0017478E"/>
    <w:rsid w:val="00174975"/>
    <w:rsid w:val="00175370"/>
    <w:rsid w:val="00177D55"/>
    <w:rsid w:val="00177EF1"/>
    <w:rsid w:val="00185228"/>
    <w:rsid w:val="00187436"/>
    <w:rsid w:val="00187AB3"/>
    <w:rsid w:val="00187E94"/>
    <w:rsid w:val="00190F92"/>
    <w:rsid w:val="001938F1"/>
    <w:rsid w:val="00193EFC"/>
    <w:rsid w:val="0019453E"/>
    <w:rsid w:val="001947DA"/>
    <w:rsid w:val="0019592C"/>
    <w:rsid w:val="0019633D"/>
    <w:rsid w:val="00197709"/>
    <w:rsid w:val="001A0E93"/>
    <w:rsid w:val="001A21E5"/>
    <w:rsid w:val="001B0609"/>
    <w:rsid w:val="001B18AE"/>
    <w:rsid w:val="001B37FA"/>
    <w:rsid w:val="001B4899"/>
    <w:rsid w:val="001B6604"/>
    <w:rsid w:val="001B665C"/>
    <w:rsid w:val="001B6DE4"/>
    <w:rsid w:val="001B798B"/>
    <w:rsid w:val="001C0550"/>
    <w:rsid w:val="001C1405"/>
    <w:rsid w:val="001C1B75"/>
    <w:rsid w:val="001C1EA1"/>
    <w:rsid w:val="001C2E1A"/>
    <w:rsid w:val="001C625B"/>
    <w:rsid w:val="001C68CD"/>
    <w:rsid w:val="001D09EB"/>
    <w:rsid w:val="001D206F"/>
    <w:rsid w:val="001D22EB"/>
    <w:rsid w:val="001D2A37"/>
    <w:rsid w:val="001D3377"/>
    <w:rsid w:val="001D3DA4"/>
    <w:rsid w:val="001D4819"/>
    <w:rsid w:val="001D4B26"/>
    <w:rsid w:val="001D52CC"/>
    <w:rsid w:val="001D6EF3"/>
    <w:rsid w:val="001E1664"/>
    <w:rsid w:val="001E1B69"/>
    <w:rsid w:val="001E23E7"/>
    <w:rsid w:val="001F1FF2"/>
    <w:rsid w:val="001F20EF"/>
    <w:rsid w:val="001F37D5"/>
    <w:rsid w:val="001F6D3A"/>
    <w:rsid w:val="00200174"/>
    <w:rsid w:val="002002A4"/>
    <w:rsid w:val="00201116"/>
    <w:rsid w:val="00202F6B"/>
    <w:rsid w:val="0020366C"/>
    <w:rsid w:val="0020409E"/>
    <w:rsid w:val="00204923"/>
    <w:rsid w:val="00205BB0"/>
    <w:rsid w:val="00206CAA"/>
    <w:rsid w:val="002105E1"/>
    <w:rsid w:val="00210FFB"/>
    <w:rsid w:val="00212137"/>
    <w:rsid w:val="00213DB4"/>
    <w:rsid w:val="00213E3E"/>
    <w:rsid w:val="002141B0"/>
    <w:rsid w:val="002153BC"/>
    <w:rsid w:val="00217951"/>
    <w:rsid w:val="00220D03"/>
    <w:rsid w:val="00221605"/>
    <w:rsid w:val="0022362B"/>
    <w:rsid w:val="00227136"/>
    <w:rsid w:val="0022760C"/>
    <w:rsid w:val="00227BC9"/>
    <w:rsid w:val="00231FF7"/>
    <w:rsid w:val="00232BC3"/>
    <w:rsid w:val="00233B77"/>
    <w:rsid w:val="00235DB6"/>
    <w:rsid w:val="00235F2B"/>
    <w:rsid w:val="002404BA"/>
    <w:rsid w:val="00242D52"/>
    <w:rsid w:val="002477D6"/>
    <w:rsid w:val="0025116B"/>
    <w:rsid w:val="002534C3"/>
    <w:rsid w:val="00253B92"/>
    <w:rsid w:val="002558BD"/>
    <w:rsid w:val="0026290A"/>
    <w:rsid w:val="0026452B"/>
    <w:rsid w:val="00264A26"/>
    <w:rsid w:val="00267EFB"/>
    <w:rsid w:val="002756D3"/>
    <w:rsid w:val="00276FEF"/>
    <w:rsid w:val="002818EA"/>
    <w:rsid w:val="0028215E"/>
    <w:rsid w:val="002828E5"/>
    <w:rsid w:val="00283DE2"/>
    <w:rsid w:val="00290304"/>
    <w:rsid w:val="00293A2A"/>
    <w:rsid w:val="00294E8B"/>
    <w:rsid w:val="002955EC"/>
    <w:rsid w:val="002A0209"/>
    <w:rsid w:val="002A1E43"/>
    <w:rsid w:val="002A3EC7"/>
    <w:rsid w:val="002A4737"/>
    <w:rsid w:val="002A7560"/>
    <w:rsid w:val="002A7815"/>
    <w:rsid w:val="002B0792"/>
    <w:rsid w:val="002B3462"/>
    <w:rsid w:val="002B49D0"/>
    <w:rsid w:val="002B7CD1"/>
    <w:rsid w:val="002C088D"/>
    <w:rsid w:val="002C0E14"/>
    <w:rsid w:val="002C1168"/>
    <w:rsid w:val="002C128B"/>
    <w:rsid w:val="002C12CF"/>
    <w:rsid w:val="002C1989"/>
    <w:rsid w:val="002C39A2"/>
    <w:rsid w:val="002C3C55"/>
    <w:rsid w:val="002C7877"/>
    <w:rsid w:val="002D0C85"/>
    <w:rsid w:val="002D14D4"/>
    <w:rsid w:val="002D22B7"/>
    <w:rsid w:val="002D3621"/>
    <w:rsid w:val="002D49A0"/>
    <w:rsid w:val="002D612B"/>
    <w:rsid w:val="002D6A54"/>
    <w:rsid w:val="002D7850"/>
    <w:rsid w:val="002E07B4"/>
    <w:rsid w:val="002E4F36"/>
    <w:rsid w:val="002E5042"/>
    <w:rsid w:val="002E5563"/>
    <w:rsid w:val="002E79F5"/>
    <w:rsid w:val="002F03BE"/>
    <w:rsid w:val="002F22FD"/>
    <w:rsid w:val="002F3275"/>
    <w:rsid w:val="002F354A"/>
    <w:rsid w:val="002F4D45"/>
    <w:rsid w:val="002F6026"/>
    <w:rsid w:val="002F66B0"/>
    <w:rsid w:val="002F6CFC"/>
    <w:rsid w:val="002F7522"/>
    <w:rsid w:val="002F7B6E"/>
    <w:rsid w:val="00301561"/>
    <w:rsid w:val="00302509"/>
    <w:rsid w:val="003032E0"/>
    <w:rsid w:val="00307061"/>
    <w:rsid w:val="003104F3"/>
    <w:rsid w:val="00312045"/>
    <w:rsid w:val="003126A3"/>
    <w:rsid w:val="00313C79"/>
    <w:rsid w:val="00316062"/>
    <w:rsid w:val="003203A6"/>
    <w:rsid w:val="00323E9B"/>
    <w:rsid w:val="00324616"/>
    <w:rsid w:val="00325908"/>
    <w:rsid w:val="00325D3B"/>
    <w:rsid w:val="0032722C"/>
    <w:rsid w:val="003329D4"/>
    <w:rsid w:val="003340FB"/>
    <w:rsid w:val="00334D02"/>
    <w:rsid w:val="00335A46"/>
    <w:rsid w:val="00335B25"/>
    <w:rsid w:val="0033653F"/>
    <w:rsid w:val="003370D2"/>
    <w:rsid w:val="00337137"/>
    <w:rsid w:val="00342183"/>
    <w:rsid w:val="00342392"/>
    <w:rsid w:val="00342766"/>
    <w:rsid w:val="00343968"/>
    <w:rsid w:val="0034453D"/>
    <w:rsid w:val="0034503E"/>
    <w:rsid w:val="00347538"/>
    <w:rsid w:val="00347C01"/>
    <w:rsid w:val="003502B6"/>
    <w:rsid w:val="00351A3F"/>
    <w:rsid w:val="00353206"/>
    <w:rsid w:val="00353810"/>
    <w:rsid w:val="00354196"/>
    <w:rsid w:val="00354ECD"/>
    <w:rsid w:val="00355CA3"/>
    <w:rsid w:val="00355CD7"/>
    <w:rsid w:val="003565FE"/>
    <w:rsid w:val="00360661"/>
    <w:rsid w:val="00360EE2"/>
    <w:rsid w:val="0036166C"/>
    <w:rsid w:val="00365327"/>
    <w:rsid w:val="003658C7"/>
    <w:rsid w:val="00367A2E"/>
    <w:rsid w:val="0037324C"/>
    <w:rsid w:val="0037625E"/>
    <w:rsid w:val="003765D1"/>
    <w:rsid w:val="003768BB"/>
    <w:rsid w:val="0038047E"/>
    <w:rsid w:val="00380533"/>
    <w:rsid w:val="003812F6"/>
    <w:rsid w:val="00381AEC"/>
    <w:rsid w:val="003820E2"/>
    <w:rsid w:val="00382D33"/>
    <w:rsid w:val="00383151"/>
    <w:rsid w:val="0038513C"/>
    <w:rsid w:val="00385316"/>
    <w:rsid w:val="00385BD3"/>
    <w:rsid w:val="003861F4"/>
    <w:rsid w:val="00392DA2"/>
    <w:rsid w:val="00393DC3"/>
    <w:rsid w:val="00393F77"/>
    <w:rsid w:val="00394C0F"/>
    <w:rsid w:val="00395B9C"/>
    <w:rsid w:val="003A29EF"/>
    <w:rsid w:val="003A3021"/>
    <w:rsid w:val="003A34DC"/>
    <w:rsid w:val="003A4681"/>
    <w:rsid w:val="003A4D4F"/>
    <w:rsid w:val="003A5243"/>
    <w:rsid w:val="003A5D78"/>
    <w:rsid w:val="003B4DB5"/>
    <w:rsid w:val="003C15ED"/>
    <w:rsid w:val="003C2674"/>
    <w:rsid w:val="003C2B7F"/>
    <w:rsid w:val="003C4385"/>
    <w:rsid w:val="003C4A9A"/>
    <w:rsid w:val="003C5773"/>
    <w:rsid w:val="003C5A90"/>
    <w:rsid w:val="003C5C7E"/>
    <w:rsid w:val="003C68FC"/>
    <w:rsid w:val="003C7CF4"/>
    <w:rsid w:val="003C7EAB"/>
    <w:rsid w:val="003D26FA"/>
    <w:rsid w:val="003D2B8C"/>
    <w:rsid w:val="003D46D4"/>
    <w:rsid w:val="003D47F8"/>
    <w:rsid w:val="003D6887"/>
    <w:rsid w:val="003E092D"/>
    <w:rsid w:val="003E1E2B"/>
    <w:rsid w:val="003F0EB2"/>
    <w:rsid w:val="003F33DC"/>
    <w:rsid w:val="003F3951"/>
    <w:rsid w:val="003F6535"/>
    <w:rsid w:val="003F66AC"/>
    <w:rsid w:val="0040081F"/>
    <w:rsid w:val="00401172"/>
    <w:rsid w:val="00401FDE"/>
    <w:rsid w:val="0040689A"/>
    <w:rsid w:val="00412083"/>
    <w:rsid w:val="004128E7"/>
    <w:rsid w:val="00412F8F"/>
    <w:rsid w:val="00413754"/>
    <w:rsid w:val="00414E5B"/>
    <w:rsid w:val="00415B23"/>
    <w:rsid w:val="00416D61"/>
    <w:rsid w:val="004177F6"/>
    <w:rsid w:val="00423E99"/>
    <w:rsid w:val="00433BB5"/>
    <w:rsid w:val="00433C4C"/>
    <w:rsid w:val="00436EE1"/>
    <w:rsid w:val="00442EF8"/>
    <w:rsid w:val="00443FC9"/>
    <w:rsid w:val="00446422"/>
    <w:rsid w:val="00452B72"/>
    <w:rsid w:val="00453F27"/>
    <w:rsid w:val="00455261"/>
    <w:rsid w:val="00461261"/>
    <w:rsid w:val="00463C86"/>
    <w:rsid w:val="00464F8A"/>
    <w:rsid w:val="00467A8F"/>
    <w:rsid w:val="00470D8D"/>
    <w:rsid w:val="004716C5"/>
    <w:rsid w:val="00471A5C"/>
    <w:rsid w:val="004722AA"/>
    <w:rsid w:val="004731A9"/>
    <w:rsid w:val="00473AA2"/>
    <w:rsid w:val="0047582F"/>
    <w:rsid w:val="00475F13"/>
    <w:rsid w:val="00477733"/>
    <w:rsid w:val="00480332"/>
    <w:rsid w:val="00480D62"/>
    <w:rsid w:val="00483577"/>
    <w:rsid w:val="0048583F"/>
    <w:rsid w:val="00491718"/>
    <w:rsid w:val="00495619"/>
    <w:rsid w:val="00495A44"/>
    <w:rsid w:val="00496C32"/>
    <w:rsid w:val="004973CE"/>
    <w:rsid w:val="004A0278"/>
    <w:rsid w:val="004A0E81"/>
    <w:rsid w:val="004A1D00"/>
    <w:rsid w:val="004A2047"/>
    <w:rsid w:val="004A54DC"/>
    <w:rsid w:val="004A5E92"/>
    <w:rsid w:val="004B0378"/>
    <w:rsid w:val="004B1075"/>
    <w:rsid w:val="004B2AF3"/>
    <w:rsid w:val="004B30AA"/>
    <w:rsid w:val="004B494B"/>
    <w:rsid w:val="004B5F71"/>
    <w:rsid w:val="004B709B"/>
    <w:rsid w:val="004B7D3C"/>
    <w:rsid w:val="004C07C0"/>
    <w:rsid w:val="004C1E18"/>
    <w:rsid w:val="004C36E9"/>
    <w:rsid w:val="004C7268"/>
    <w:rsid w:val="004C7745"/>
    <w:rsid w:val="004C792F"/>
    <w:rsid w:val="004D05CB"/>
    <w:rsid w:val="004D5398"/>
    <w:rsid w:val="004D7A6C"/>
    <w:rsid w:val="004E13FC"/>
    <w:rsid w:val="004E189B"/>
    <w:rsid w:val="004E66C4"/>
    <w:rsid w:val="004E7FBB"/>
    <w:rsid w:val="004F2FFC"/>
    <w:rsid w:val="004F3C23"/>
    <w:rsid w:val="004F5D6A"/>
    <w:rsid w:val="004F68C4"/>
    <w:rsid w:val="005000F1"/>
    <w:rsid w:val="005001F9"/>
    <w:rsid w:val="00501175"/>
    <w:rsid w:val="00504135"/>
    <w:rsid w:val="0050449F"/>
    <w:rsid w:val="00504CEC"/>
    <w:rsid w:val="00504F0F"/>
    <w:rsid w:val="00505D89"/>
    <w:rsid w:val="00506BEA"/>
    <w:rsid w:val="00510127"/>
    <w:rsid w:val="00510E1E"/>
    <w:rsid w:val="00511E24"/>
    <w:rsid w:val="00512828"/>
    <w:rsid w:val="005136E7"/>
    <w:rsid w:val="00513A8B"/>
    <w:rsid w:val="005142F0"/>
    <w:rsid w:val="0051660A"/>
    <w:rsid w:val="00517C53"/>
    <w:rsid w:val="005231D5"/>
    <w:rsid w:val="00524773"/>
    <w:rsid w:val="00527AB4"/>
    <w:rsid w:val="0053155C"/>
    <w:rsid w:val="0053272E"/>
    <w:rsid w:val="005334A3"/>
    <w:rsid w:val="0053472F"/>
    <w:rsid w:val="00537B5F"/>
    <w:rsid w:val="00541171"/>
    <w:rsid w:val="00542642"/>
    <w:rsid w:val="00544DF4"/>
    <w:rsid w:val="0054600E"/>
    <w:rsid w:val="005466AA"/>
    <w:rsid w:val="00546D9C"/>
    <w:rsid w:val="00550922"/>
    <w:rsid w:val="005522C9"/>
    <w:rsid w:val="00552B59"/>
    <w:rsid w:val="00555429"/>
    <w:rsid w:val="00555DE0"/>
    <w:rsid w:val="00556E2F"/>
    <w:rsid w:val="00557EE5"/>
    <w:rsid w:val="00560C66"/>
    <w:rsid w:val="00561AE1"/>
    <w:rsid w:val="00562BD6"/>
    <w:rsid w:val="0056715C"/>
    <w:rsid w:val="00567992"/>
    <w:rsid w:val="0057213A"/>
    <w:rsid w:val="00573D7B"/>
    <w:rsid w:val="00575F16"/>
    <w:rsid w:val="005773F7"/>
    <w:rsid w:val="0058344B"/>
    <w:rsid w:val="00585262"/>
    <w:rsid w:val="005853A4"/>
    <w:rsid w:val="0058681C"/>
    <w:rsid w:val="005919FF"/>
    <w:rsid w:val="00592112"/>
    <w:rsid w:val="00594222"/>
    <w:rsid w:val="00594A6F"/>
    <w:rsid w:val="0059632A"/>
    <w:rsid w:val="005963FA"/>
    <w:rsid w:val="0059779A"/>
    <w:rsid w:val="005A014C"/>
    <w:rsid w:val="005A03F3"/>
    <w:rsid w:val="005A0DA4"/>
    <w:rsid w:val="005A1580"/>
    <w:rsid w:val="005A1B87"/>
    <w:rsid w:val="005A3566"/>
    <w:rsid w:val="005A46CC"/>
    <w:rsid w:val="005A4D8D"/>
    <w:rsid w:val="005A58EB"/>
    <w:rsid w:val="005B384C"/>
    <w:rsid w:val="005B3D55"/>
    <w:rsid w:val="005B3E9F"/>
    <w:rsid w:val="005B436C"/>
    <w:rsid w:val="005B43E0"/>
    <w:rsid w:val="005B453F"/>
    <w:rsid w:val="005B4C8B"/>
    <w:rsid w:val="005B5045"/>
    <w:rsid w:val="005C0837"/>
    <w:rsid w:val="005C4EED"/>
    <w:rsid w:val="005C5FD3"/>
    <w:rsid w:val="005C6B69"/>
    <w:rsid w:val="005D018B"/>
    <w:rsid w:val="005D28BB"/>
    <w:rsid w:val="005D2E89"/>
    <w:rsid w:val="005D4FDA"/>
    <w:rsid w:val="005D4FE7"/>
    <w:rsid w:val="005D5605"/>
    <w:rsid w:val="005D6195"/>
    <w:rsid w:val="005D61A4"/>
    <w:rsid w:val="005D777F"/>
    <w:rsid w:val="005E0A1B"/>
    <w:rsid w:val="005E29E1"/>
    <w:rsid w:val="005E29FC"/>
    <w:rsid w:val="005E5097"/>
    <w:rsid w:val="005E70F0"/>
    <w:rsid w:val="005F6F7A"/>
    <w:rsid w:val="006010A1"/>
    <w:rsid w:val="006033CF"/>
    <w:rsid w:val="00606425"/>
    <w:rsid w:val="006073C6"/>
    <w:rsid w:val="006102D7"/>
    <w:rsid w:val="00611191"/>
    <w:rsid w:val="0061145B"/>
    <w:rsid w:val="00612B8F"/>
    <w:rsid w:val="00614FB7"/>
    <w:rsid w:val="006179EF"/>
    <w:rsid w:val="00620B76"/>
    <w:rsid w:val="006214D1"/>
    <w:rsid w:val="0062224B"/>
    <w:rsid w:val="006230DF"/>
    <w:rsid w:val="00623309"/>
    <w:rsid w:val="00624000"/>
    <w:rsid w:val="00624329"/>
    <w:rsid w:val="006245D5"/>
    <w:rsid w:val="00625CB9"/>
    <w:rsid w:val="00626D14"/>
    <w:rsid w:val="006275E5"/>
    <w:rsid w:val="00630348"/>
    <w:rsid w:val="00630572"/>
    <w:rsid w:val="00630A8C"/>
    <w:rsid w:val="006343BB"/>
    <w:rsid w:val="00636BA9"/>
    <w:rsid w:val="006377FB"/>
    <w:rsid w:val="006404DF"/>
    <w:rsid w:val="00640FC8"/>
    <w:rsid w:val="00641D43"/>
    <w:rsid w:val="00642217"/>
    <w:rsid w:val="00642BD2"/>
    <w:rsid w:val="00642D43"/>
    <w:rsid w:val="00645B3A"/>
    <w:rsid w:val="00647B02"/>
    <w:rsid w:val="006500CD"/>
    <w:rsid w:val="00651134"/>
    <w:rsid w:val="0065196B"/>
    <w:rsid w:val="006537CC"/>
    <w:rsid w:val="00653BC4"/>
    <w:rsid w:val="0065426E"/>
    <w:rsid w:val="006550BF"/>
    <w:rsid w:val="0065535D"/>
    <w:rsid w:val="00655388"/>
    <w:rsid w:val="00655E72"/>
    <w:rsid w:val="0065714B"/>
    <w:rsid w:val="00660524"/>
    <w:rsid w:val="00663A21"/>
    <w:rsid w:val="006713E7"/>
    <w:rsid w:val="006737AB"/>
    <w:rsid w:val="0067465F"/>
    <w:rsid w:val="00676621"/>
    <w:rsid w:val="00677DCB"/>
    <w:rsid w:val="00682A71"/>
    <w:rsid w:val="00684DD2"/>
    <w:rsid w:val="006868DF"/>
    <w:rsid w:val="006907BE"/>
    <w:rsid w:val="00691B4A"/>
    <w:rsid w:val="006949AA"/>
    <w:rsid w:val="00696C74"/>
    <w:rsid w:val="006A0D49"/>
    <w:rsid w:val="006A16DE"/>
    <w:rsid w:val="006A1790"/>
    <w:rsid w:val="006A212B"/>
    <w:rsid w:val="006A3453"/>
    <w:rsid w:val="006A49F5"/>
    <w:rsid w:val="006B20A7"/>
    <w:rsid w:val="006B41E8"/>
    <w:rsid w:val="006B4F03"/>
    <w:rsid w:val="006B712D"/>
    <w:rsid w:val="006C0DE3"/>
    <w:rsid w:val="006C4767"/>
    <w:rsid w:val="006C4BFF"/>
    <w:rsid w:val="006C5159"/>
    <w:rsid w:val="006C61E8"/>
    <w:rsid w:val="006C77C6"/>
    <w:rsid w:val="006D017A"/>
    <w:rsid w:val="006D0777"/>
    <w:rsid w:val="006D0E78"/>
    <w:rsid w:val="006D1B42"/>
    <w:rsid w:val="006D3439"/>
    <w:rsid w:val="006D3C79"/>
    <w:rsid w:val="006E200E"/>
    <w:rsid w:val="006E2827"/>
    <w:rsid w:val="006E4051"/>
    <w:rsid w:val="006E4480"/>
    <w:rsid w:val="006E5D31"/>
    <w:rsid w:val="006E7EEC"/>
    <w:rsid w:val="006F00A0"/>
    <w:rsid w:val="006F0137"/>
    <w:rsid w:val="006F09AE"/>
    <w:rsid w:val="006F2D3A"/>
    <w:rsid w:val="006F38B2"/>
    <w:rsid w:val="006F6252"/>
    <w:rsid w:val="007013DF"/>
    <w:rsid w:val="00703E23"/>
    <w:rsid w:val="00706179"/>
    <w:rsid w:val="007061B9"/>
    <w:rsid w:val="00710D8C"/>
    <w:rsid w:val="00711C70"/>
    <w:rsid w:val="00711E5C"/>
    <w:rsid w:val="00712948"/>
    <w:rsid w:val="00713A8E"/>
    <w:rsid w:val="007168A4"/>
    <w:rsid w:val="00720502"/>
    <w:rsid w:val="00720A35"/>
    <w:rsid w:val="0072228E"/>
    <w:rsid w:val="00723BA2"/>
    <w:rsid w:val="00723CB1"/>
    <w:rsid w:val="00724CFE"/>
    <w:rsid w:val="00726AA7"/>
    <w:rsid w:val="0072773D"/>
    <w:rsid w:val="00730A19"/>
    <w:rsid w:val="00730FAD"/>
    <w:rsid w:val="0073186A"/>
    <w:rsid w:val="00731F2B"/>
    <w:rsid w:val="00733F4E"/>
    <w:rsid w:val="00735680"/>
    <w:rsid w:val="0073685C"/>
    <w:rsid w:val="00737012"/>
    <w:rsid w:val="00737D7C"/>
    <w:rsid w:val="007403A0"/>
    <w:rsid w:val="00745DEC"/>
    <w:rsid w:val="00745FCF"/>
    <w:rsid w:val="00747319"/>
    <w:rsid w:val="00747430"/>
    <w:rsid w:val="00751605"/>
    <w:rsid w:val="007542B4"/>
    <w:rsid w:val="00757896"/>
    <w:rsid w:val="007618EA"/>
    <w:rsid w:val="00762E57"/>
    <w:rsid w:val="007654B6"/>
    <w:rsid w:val="00765CF5"/>
    <w:rsid w:val="00767A2C"/>
    <w:rsid w:val="007700B3"/>
    <w:rsid w:val="00771D5F"/>
    <w:rsid w:val="0077272D"/>
    <w:rsid w:val="00773468"/>
    <w:rsid w:val="00780EA5"/>
    <w:rsid w:val="007810EC"/>
    <w:rsid w:val="007819BC"/>
    <w:rsid w:val="00781BBC"/>
    <w:rsid w:val="0078210C"/>
    <w:rsid w:val="0078287B"/>
    <w:rsid w:val="007833DC"/>
    <w:rsid w:val="00783DA1"/>
    <w:rsid w:val="00784C7D"/>
    <w:rsid w:val="00785C67"/>
    <w:rsid w:val="00785CA4"/>
    <w:rsid w:val="00787386"/>
    <w:rsid w:val="00790C33"/>
    <w:rsid w:val="007916BB"/>
    <w:rsid w:val="00792F2D"/>
    <w:rsid w:val="00793D8E"/>
    <w:rsid w:val="007A21C6"/>
    <w:rsid w:val="007A3312"/>
    <w:rsid w:val="007A3CC6"/>
    <w:rsid w:val="007A445C"/>
    <w:rsid w:val="007A4C23"/>
    <w:rsid w:val="007B11A3"/>
    <w:rsid w:val="007B18C5"/>
    <w:rsid w:val="007B399D"/>
    <w:rsid w:val="007B4510"/>
    <w:rsid w:val="007B4913"/>
    <w:rsid w:val="007B4B85"/>
    <w:rsid w:val="007B5704"/>
    <w:rsid w:val="007B6047"/>
    <w:rsid w:val="007B6129"/>
    <w:rsid w:val="007C19C2"/>
    <w:rsid w:val="007C1E89"/>
    <w:rsid w:val="007C26B8"/>
    <w:rsid w:val="007C70E9"/>
    <w:rsid w:val="007D0A02"/>
    <w:rsid w:val="007D2D2D"/>
    <w:rsid w:val="007D3879"/>
    <w:rsid w:val="007D441A"/>
    <w:rsid w:val="007D4A7D"/>
    <w:rsid w:val="007D54C5"/>
    <w:rsid w:val="007E00E1"/>
    <w:rsid w:val="007E080D"/>
    <w:rsid w:val="007E4121"/>
    <w:rsid w:val="007E46F8"/>
    <w:rsid w:val="007F1EED"/>
    <w:rsid w:val="007F20C0"/>
    <w:rsid w:val="007F2631"/>
    <w:rsid w:val="007F4770"/>
    <w:rsid w:val="007F5FAF"/>
    <w:rsid w:val="008035D1"/>
    <w:rsid w:val="00805C2D"/>
    <w:rsid w:val="008065BE"/>
    <w:rsid w:val="008116FF"/>
    <w:rsid w:val="00811D24"/>
    <w:rsid w:val="008123BB"/>
    <w:rsid w:val="00814D4E"/>
    <w:rsid w:val="00815A4A"/>
    <w:rsid w:val="008165B3"/>
    <w:rsid w:val="00816FE5"/>
    <w:rsid w:val="00821255"/>
    <w:rsid w:val="008222AD"/>
    <w:rsid w:val="008241FF"/>
    <w:rsid w:val="00826452"/>
    <w:rsid w:val="00827625"/>
    <w:rsid w:val="008279D9"/>
    <w:rsid w:val="00827A43"/>
    <w:rsid w:val="008319A8"/>
    <w:rsid w:val="008348FA"/>
    <w:rsid w:val="00835A39"/>
    <w:rsid w:val="00837A24"/>
    <w:rsid w:val="008406FE"/>
    <w:rsid w:val="00841B59"/>
    <w:rsid w:val="00843639"/>
    <w:rsid w:val="00845C1C"/>
    <w:rsid w:val="00850970"/>
    <w:rsid w:val="00851600"/>
    <w:rsid w:val="008518DE"/>
    <w:rsid w:val="00852998"/>
    <w:rsid w:val="008541C9"/>
    <w:rsid w:val="00855B54"/>
    <w:rsid w:val="008562BE"/>
    <w:rsid w:val="008562DB"/>
    <w:rsid w:val="00864596"/>
    <w:rsid w:val="0086535D"/>
    <w:rsid w:val="00865715"/>
    <w:rsid w:val="00865F0C"/>
    <w:rsid w:val="00866710"/>
    <w:rsid w:val="0087015D"/>
    <w:rsid w:val="00872331"/>
    <w:rsid w:val="0087245F"/>
    <w:rsid w:val="00877178"/>
    <w:rsid w:val="00880409"/>
    <w:rsid w:val="00881854"/>
    <w:rsid w:val="0088264B"/>
    <w:rsid w:val="00882BD4"/>
    <w:rsid w:val="0088392B"/>
    <w:rsid w:val="00883F49"/>
    <w:rsid w:val="00884234"/>
    <w:rsid w:val="008870BB"/>
    <w:rsid w:val="0089024B"/>
    <w:rsid w:val="00892ADA"/>
    <w:rsid w:val="008940B4"/>
    <w:rsid w:val="008944B5"/>
    <w:rsid w:val="008952DC"/>
    <w:rsid w:val="008A15A6"/>
    <w:rsid w:val="008A2DD0"/>
    <w:rsid w:val="008A425C"/>
    <w:rsid w:val="008B08A1"/>
    <w:rsid w:val="008B1AB0"/>
    <w:rsid w:val="008B390A"/>
    <w:rsid w:val="008B4EE8"/>
    <w:rsid w:val="008B526B"/>
    <w:rsid w:val="008C0280"/>
    <w:rsid w:val="008C1F3D"/>
    <w:rsid w:val="008C2F36"/>
    <w:rsid w:val="008C3F1C"/>
    <w:rsid w:val="008C47D2"/>
    <w:rsid w:val="008C4F76"/>
    <w:rsid w:val="008D0230"/>
    <w:rsid w:val="008D3EFA"/>
    <w:rsid w:val="008D4EDE"/>
    <w:rsid w:val="008E2FF0"/>
    <w:rsid w:val="008E3E46"/>
    <w:rsid w:val="008E45FA"/>
    <w:rsid w:val="008E48DC"/>
    <w:rsid w:val="008E5172"/>
    <w:rsid w:val="008F1205"/>
    <w:rsid w:val="008F21D7"/>
    <w:rsid w:val="008F377D"/>
    <w:rsid w:val="008F3A93"/>
    <w:rsid w:val="008F63A8"/>
    <w:rsid w:val="008F720E"/>
    <w:rsid w:val="00902D1C"/>
    <w:rsid w:val="00903B0F"/>
    <w:rsid w:val="009053E9"/>
    <w:rsid w:val="00907ADA"/>
    <w:rsid w:val="00912370"/>
    <w:rsid w:val="00913FED"/>
    <w:rsid w:val="00914B10"/>
    <w:rsid w:val="00915C06"/>
    <w:rsid w:val="00920F93"/>
    <w:rsid w:val="00926558"/>
    <w:rsid w:val="009329CD"/>
    <w:rsid w:val="009368D9"/>
    <w:rsid w:val="0094235A"/>
    <w:rsid w:val="00942A65"/>
    <w:rsid w:val="00943A03"/>
    <w:rsid w:val="00945637"/>
    <w:rsid w:val="00945B46"/>
    <w:rsid w:val="00947557"/>
    <w:rsid w:val="00951501"/>
    <w:rsid w:val="00951815"/>
    <w:rsid w:val="00952267"/>
    <w:rsid w:val="00953B25"/>
    <w:rsid w:val="00954462"/>
    <w:rsid w:val="00954C9C"/>
    <w:rsid w:val="00955434"/>
    <w:rsid w:val="009567DB"/>
    <w:rsid w:val="00956D1B"/>
    <w:rsid w:val="00957442"/>
    <w:rsid w:val="0095798F"/>
    <w:rsid w:val="009609CA"/>
    <w:rsid w:val="00960B68"/>
    <w:rsid w:val="0096195C"/>
    <w:rsid w:val="00962E23"/>
    <w:rsid w:val="00963C07"/>
    <w:rsid w:val="00963D59"/>
    <w:rsid w:val="00970274"/>
    <w:rsid w:val="0097172E"/>
    <w:rsid w:val="00972CB7"/>
    <w:rsid w:val="009753AA"/>
    <w:rsid w:val="00975B37"/>
    <w:rsid w:val="0098366A"/>
    <w:rsid w:val="0098568F"/>
    <w:rsid w:val="00985B9E"/>
    <w:rsid w:val="00990693"/>
    <w:rsid w:val="009912C6"/>
    <w:rsid w:val="00991D61"/>
    <w:rsid w:val="00994BC6"/>
    <w:rsid w:val="00996C76"/>
    <w:rsid w:val="009977F2"/>
    <w:rsid w:val="009A0C50"/>
    <w:rsid w:val="009A123D"/>
    <w:rsid w:val="009A398E"/>
    <w:rsid w:val="009A3B3F"/>
    <w:rsid w:val="009A3DDA"/>
    <w:rsid w:val="009A57BA"/>
    <w:rsid w:val="009A637B"/>
    <w:rsid w:val="009B0FA3"/>
    <w:rsid w:val="009B20D7"/>
    <w:rsid w:val="009B4A3C"/>
    <w:rsid w:val="009C00B1"/>
    <w:rsid w:val="009C131D"/>
    <w:rsid w:val="009C1853"/>
    <w:rsid w:val="009C379E"/>
    <w:rsid w:val="009C3BBB"/>
    <w:rsid w:val="009C3E2D"/>
    <w:rsid w:val="009C5522"/>
    <w:rsid w:val="009C6398"/>
    <w:rsid w:val="009C7E6E"/>
    <w:rsid w:val="009C7FE5"/>
    <w:rsid w:val="009D302D"/>
    <w:rsid w:val="009D3669"/>
    <w:rsid w:val="009D6DE3"/>
    <w:rsid w:val="009D6EA3"/>
    <w:rsid w:val="009E0EA7"/>
    <w:rsid w:val="009E2823"/>
    <w:rsid w:val="009E514B"/>
    <w:rsid w:val="009E5F15"/>
    <w:rsid w:val="009F2F5D"/>
    <w:rsid w:val="009F4465"/>
    <w:rsid w:val="00A00522"/>
    <w:rsid w:val="00A01FC2"/>
    <w:rsid w:val="00A06990"/>
    <w:rsid w:val="00A06E99"/>
    <w:rsid w:val="00A06F87"/>
    <w:rsid w:val="00A07374"/>
    <w:rsid w:val="00A11796"/>
    <w:rsid w:val="00A11D4D"/>
    <w:rsid w:val="00A12A6D"/>
    <w:rsid w:val="00A172FE"/>
    <w:rsid w:val="00A2031D"/>
    <w:rsid w:val="00A2381C"/>
    <w:rsid w:val="00A23C3F"/>
    <w:rsid w:val="00A23FF1"/>
    <w:rsid w:val="00A26C42"/>
    <w:rsid w:val="00A2789C"/>
    <w:rsid w:val="00A31623"/>
    <w:rsid w:val="00A32F29"/>
    <w:rsid w:val="00A355F7"/>
    <w:rsid w:val="00A40557"/>
    <w:rsid w:val="00A407D8"/>
    <w:rsid w:val="00A40D83"/>
    <w:rsid w:val="00A40DC9"/>
    <w:rsid w:val="00A42B47"/>
    <w:rsid w:val="00A42B71"/>
    <w:rsid w:val="00A4434C"/>
    <w:rsid w:val="00A44F2F"/>
    <w:rsid w:val="00A46825"/>
    <w:rsid w:val="00A5109C"/>
    <w:rsid w:val="00A52576"/>
    <w:rsid w:val="00A5367E"/>
    <w:rsid w:val="00A57FFB"/>
    <w:rsid w:val="00A62150"/>
    <w:rsid w:val="00A6260C"/>
    <w:rsid w:val="00A62CE0"/>
    <w:rsid w:val="00A64208"/>
    <w:rsid w:val="00A64B58"/>
    <w:rsid w:val="00A64C6F"/>
    <w:rsid w:val="00A725C3"/>
    <w:rsid w:val="00A7422E"/>
    <w:rsid w:val="00A744CB"/>
    <w:rsid w:val="00A7571F"/>
    <w:rsid w:val="00A75CC0"/>
    <w:rsid w:val="00A76A9B"/>
    <w:rsid w:val="00A81813"/>
    <w:rsid w:val="00A826B1"/>
    <w:rsid w:val="00A85B75"/>
    <w:rsid w:val="00A932C5"/>
    <w:rsid w:val="00AA000C"/>
    <w:rsid w:val="00AA0A46"/>
    <w:rsid w:val="00AA23A9"/>
    <w:rsid w:val="00AA4357"/>
    <w:rsid w:val="00AA4C1B"/>
    <w:rsid w:val="00AA57A8"/>
    <w:rsid w:val="00AA6F69"/>
    <w:rsid w:val="00AA739F"/>
    <w:rsid w:val="00AB019E"/>
    <w:rsid w:val="00AB038F"/>
    <w:rsid w:val="00AB0645"/>
    <w:rsid w:val="00AB1F6F"/>
    <w:rsid w:val="00AB21C6"/>
    <w:rsid w:val="00AB3187"/>
    <w:rsid w:val="00AB4256"/>
    <w:rsid w:val="00AB4B5C"/>
    <w:rsid w:val="00AB59DF"/>
    <w:rsid w:val="00AB5E9C"/>
    <w:rsid w:val="00AB7B9E"/>
    <w:rsid w:val="00AC2E53"/>
    <w:rsid w:val="00AC2F51"/>
    <w:rsid w:val="00AC5E2B"/>
    <w:rsid w:val="00AC649A"/>
    <w:rsid w:val="00AC64FC"/>
    <w:rsid w:val="00AD1768"/>
    <w:rsid w:val="00AD3BBF"/>
    <w:rsid w:val="00AD5AB9"/>
    <w:rsid w:val="00AD7ABC"/>
    <w:rsid w:val="00AE16E6"/>
    <w:rsid w:val="00AE1DB5"/>
    <w:rsid w:val="00AE1F55"/>
    <w:rsid w:val="00AE2A7A"/>
    <w:rsid w:val="00AE3318"/>
    <w:rsid w:val="00AE351B"/>
    <w:rsid w:val="00AE4DE9"/>
    <w:rsid w:val="00AE64F3"/>
    <w:rsid w:val="00AE758F"/>
    <w:rsid w:val="00AE77A9"/>
    <w:rsid w:val="00AF013D"/>
    <w:rsid w:val="00AF2AEE"/>
    <w:rsid w:val="00AF3B34"/>
    <w:rsid w:val="00AF478F"/>
    <w:rsid w:val="00AF4E17"/>
    <w:rsid w:val="00AF5B35"/>
    <w:rsid w:val="00AF6618"/>
    <w:rsid w:val="00AF694B"/>
    <w:rsid w:val="00B002F1"/>
    <w:rsid w:val="00B113F5"/>
    <w:rsid w:val="00B130FE"/>
    <w:rsid w:val="00B14CEB"/>
    <w:rsid w:val="00B14F5D"/>
    <w:rsid w:val="00B1756D"/>
    <w:rsid w:val="00B17BE9"/>
    <w:rsid w:val="00B212F8"/>
    <w:rsid w:val="00B21A2A"/>
    <w:rsid w:val="00B21BD6"/>
    <w:rsid w:val="00B21FD5"/>
    <w:rsid w:val="00B225D9"/>
    <w:rsid w:val="00B23C85"/>
    <w:rsid w:val="00B24223"/>
    <w:rsid w:val="00B251D1"/>
    <w:rsid w:val="00B30762"/>
    <w:rsid w:val="00B34CB3"/>
    <w:rsid w:val="00B35900"/>
    <w:rsid w:val="00B37477"/>
    <w:rsid w:val="00B42CC1"/>
    <w:rsid w:val="00B43EBF"/>
    <w:rsid w:val="00B44EC2"/>
    <w:rsid w:val="00B53605"/>
    <w:rsid w:val="00B539B3"/>
    <w:rsid w:val="00B53C47"/>
    <w:rsid w:val="00B545D9"/>
    <w:rsid w:val="00B54D06"/>
    <w:rsid w:val="00B54E1C"/>
    <w:rsid w:val="00B56C3C"/>
    <w:rsid w:val="00B60887"/>
    <w:rsid w:val="00B636E8"/>
    <w:rsid w:val="00B63E16"/>
    <w:rsid w:val="00B64B90"/>
    <w:rsid w:val="00B65DFA"/>
    <w:rsid w:val="00B679AE"/>
    <w:rsid w:val="00B705ED"/>
    <w:rsid w:val="00B74EB8"/>
    <w:rsid w:val="00B75E2C"/>
    <w:rsid w:val="00B8079B"/>
    <w:rsid w:val="00B80B93"/>
    <w:rsid w:val="00B829E4"/>
    <w:rsid w:val="00B82E15"/>
    <w:rsid w:val="00B8546A"/>
    <w:rsid w:val="00B85671"/>
    <w:rsid w:val="00B856F7"/>
    <w:rsid w:val="00B85793"/>
    <w:rsid w:val="00B8586E"/>
    <w:rsid w:val="00B87BD0"/>
    <w:rsid w:val="00B909FE"/>
    <w:rsid w:val="00B926F7"/>
    <w:rsid w:val="00B950D9"/>
    <w:rsid w:val="00B96BF1"/>
    <w:rsid w:val="00BA2306"/>
    <w:rsid w:val="00BA290D"/>
    <w:rsid w:val="00BA2947"/>
    <w:rsid w:val="00BA479A"/>
    <w:rsid w:val="00BA518D"/>
    <w:rsid w:val="00BA541F"/>
    <w:rsid w:val="00BA568F"/>
    <w:rsid w:val="00BA7C8D"/>
    <w:rsid w:val="00BA7E5F"/>
    <w:rsid w:val="00BB1885"/>
    <w:rsid w:val="00BB26D6"/>
    <w:rsid w:val="00BB3638"/>
    <w:rsid w:val="00BB37BA"/>
    <w:rsid w:val="00BB49BE"/>
    <w:rsid w:val="00BB531B"/>
    <w:rsid w:val="00BB730E"/>
    <w:rsid w:val="00BC19F2"/>
    <w:rsid w:val="00BC2097"/>
    <w:rsid w:val="00BC4895"/>
    <w:rsid w:val="00BC5957"/>
    <w:rsid w:val="00BC5F5E"/>
    <w:rsid w:val="00BC7D4E"/>
    <w:rsid w:val="00BD1F4E"/>
    <w:rsid w:val="00BD2560"/>
    <w:rsid w:val="00BD4429"/>
    <w:rsid w:val="00BD6439"/>
    <w:rsid w:val="00BE18B6"/>
    <w:rsid w:val="00BE20F2"/>
    <w:rsid w:val="00BE5B96"/>
    <w:rsid w:val="00BF22AF"/>
    <w:rsid w:val="00BF3C36"/>
    <w:rsid w:val="00BF4E01"/>
    <w:rsid w:val="00BF54D9"/>
    <w:rsid w:val="00BF5F05"/>
    <w:rsid w:val="00BF60B9"/>
    <w:rsid w:val="00BF62E5"/>
    <w:rsid w:val="00C01C4E"/>
    <w:rsid w:val="00C02E2C"/>
    <w:rsid w:val="00C0626F"/>
    <w:rsid w:val="00C07963"/>
    <w:rsid w:val="00C107B2"/>
    <w:rsid w:val="00C13238"/>
    <w:rsid w:val="00C132CE"/>
    <w:rsid w:val="00C1397A"/>
    <w:rsid w:val="00C14A02"/>
    <w:rsid w:val="00C172FA"/>
    <w:rsid w:val="00C178FE"/>
    <w:rsid w:val="00C23A06"/>
    <w:rsid w:val="00C24547"/>
    <w:rsid w:val="00C25C86"/>
    <w:rsid w:val="00C27466"/>
    <w:rsid w:val="00C275D4"/>
    <w:rsid w:val="00C278F9"/>
    <w:rsid w:val="00C27DA1"/>
    <w:rsid w:val="00C3127B"/>
    <w:rsid w:val="00C31296"/>
    <w:rsid w:val="00C31956"/>
    <w:rsid w:val="00C31A67"/>
    <w:rsid w:val="00C31F01"/>
    <w:rsid w:val="00C333DE"/>
    <w:rsid w:val="00C33537"/>
    <w:rsid w:val="00C33F36"/>
    <w:rsid w:val="00C34010"/>
    <w:rsid w:val="00C35AF1"/>
    <w:rsid w:val="00C3755B"/>
    <w:rsid w:val="00C42790"/>
    <w:rsid w:val="00C42C07"/>
    <w:rsid w:val="00C42DA4"/>
    <w:rsid w:val="00C45212"/>
    <w:rsid w:val="00C4669F"/>
    <w:rsid w:val="00C4711C"/>
    <w:rsid w:val="00C4727C"/>
    <w:rsid w:val="00C47DEB"/>
    <w:rsid w:val="00C47FCA"/>
    <w:rsid w:val="00C517A5"/>
    <w:rsid w:val="00C53C9D"/>
    <w:rsid w:val="00C60AC2"/>
    <w:rsid w:val="00C63165"/>
    <w:rsid w:val="00C64807"/>
    <w:rsid w:val="00C707A5"/>
    <w:rsid w:val="00C71ADF"/>
    <w:rsid w:val="00C71DB6"/>
    <w:rsid w:val="00C71FBC"/>
    <w:rsid w:val="00C72BCD"/>
    <w:rsid w:val="00C73BDA"/>
    <w:rsid w:val="00C740CB"/>
    <w:rsid w:val="00C7423F"/>
    <w:rsid w:val="00C7507F"/>
    <w:rsid w:val="00C76AE7"/>
    <w:rsid w:val="00C77079"/>
    <w:rsid w:val="00C77458"/>
    <w:rsid w:val="00C77DEF"/>
    <w:rsid w:val="00C8184F"/>
    <w:rsid w:val="00C84074"/>
    <w:rsid w:val="00C841B3"/>
    <w:rsid w:val="00C844E5"/>
    <w:rsid w:val="00C8555E"/>
    <w:rsid w:val="00C87142"/>
    <w:rsid w:val="00C91637"/>
    <w:rsid w:val="00C94FDC"/>
    <w:rsid w:val="00C96BFE"/>
    <w:rsid w:val="00C97CEE"/>
    <w:rsid w:val="00CA010A"/>
    <w:rsid w:val="00CA2650"/>
    <w:rsid w:val="00CA28EF"/>
    <w:rsid w:val="00CA3624"/>
    <w:rsid w:val="00CA3649"/>
    <w:rsid w:val="00CA395E"/>
    <w:rsid w:val="00CA3C52"/>
    <w:rsid w:val="00CA68A3"/>
    <w:rsid w:val="00CA7034"/>
    <w:rsid w:val="00CA732E"/>
    <w:rsid w:val="00CB08A1"/>
    <w:rsid w:val="00CB5178"/>
    <w:rsid w:val="00CB563C"/>
    <w:rsid w:val="00CB7FCF"/>
    <w:rsid w:val="00CC1F7B"/>
    <w:rsid w:val="00CC203B"/>
    <w:rsid w:val="00CC267E"/>
    <w:rsid w:val="00CC279F"/>
    <w:rsid w:val="00CC44CC"/>
    <w:rsid w:val="00CC74ED"/>
    <w:rsid w:val="00CC770B"/>
    <w:rsid w:val="00CD05F8"/>
    <w:rsid w:val="00CD0A9F"/>
    <w:rsid w:val="00CD0D42"/>
    <w:rsid w:val="00CD3159"/>
    <w:rsid w:val="00CD6E4D"/>
    <w:rsid w:val="00CE0182"/>
    <w:rsid w:val="00CE1342"/>
    <w:rsid w:val="00CE1691"/>
    <w:rsid w:val="00CE664C"/>
    <w:rsid w:val="00CE6CD9"/>
    <w:rsid w:val="00CF25A1"/>
    <w:rsid w:val="00CF3E3E"/>
    <w:rsid w:val="00CF4B9E"/>
    <w:rsid w:val="00CF5239"/>
    <w:rsid w:val="00CF5492"/>
    <w:rsid w:val="00CF6693"/>
    <w:rsid w:val="00CF694B"/>
    <w:rsid w:val="00CF6F85"/>
    <w:rsid w:val="00D01C91"/>
    <w:rsid w:val="00D02E56"/>
    <w:rsid w:val="00D035CA"/>
    <w:rsid w:val="00D035FD"/>
    <w:rsid w:val="00D03D87"/>
    <w:rsid w:val="00D06464"/>
    <w:rsid w:val="00D07754"/>
    <w:rsid w:val="00D114CB"/>
    <w:rsid w:val="00D12711"/>
    <w:rsid w:val="00D12A69"/>
    <w:rsid w:val="00D149B0"/>
    <w:rsid w:val="00D211CC"/>
    <w:rsid w:val="00D22EA9"/>
    <w:rsid w:val="00D23B83"/>
    <w:rsid w:val="00D24147"/>
    <w:rsid w:val="00D24B7D"/>
    <w:rsid w:val="00D26099"/>
    <w:rsid w:val="00D300F1"/>
    <w:rsid w:val="00D31440"/>
    <w:rsid w:val="00D34789"/>
    <w:rsid w:val="00D35435"/>
    <w:rsid w:val="00D361D4"/>
    <w:rsid w:val="00D363B4"/>
    <w:rsid w:val="00D37E60"/>
    <w:rsid w:val="00D41521"/>
    <w:rsid w:val="00D43BFF"/>
    <w:rsid w:val="00D4432C"/>
    <w:rsid w:val="00D47B00"/>
    <w:rsid w:val="00D47E30"/>
    <w:rsid w:val="00D47E74"/>
    <w:rsid w:val="00D47F89"/>
    <w:rsid w:val="00D50207"/>
    <w:rsid w:val="00D515B5"/>
    <w:rsid w:val="00D528EE"/>
    <w:rsid w:val="00D52D00"/>
    <w:rsid w:val="00D52FC5"/>
    <w:rsid w:val="00D53161"/>
    <w:rsid w:val="00D54326"/>
    <w:rsid w:val="00D5472D"/>
    <w:rsid w:val="00D54BE9"/>
    <w:rsid w:val="00D577D0"/>
    <w:rsid w:val="00D649F9"/>
    <w:rsid w:val="00D67534"/>
    <w:rsid w:val="00D67FEF"/>
    <w:rsid w:val="00D71E1A"/>
    <w:rsid w:val="00D72461"/>
    <w:rsid w:val="00D80083"/>
    <w:rsid w:val="00D800A6"/>
    <w:rsid w:val="00D813AA"/>
    <w:rsid w:val="00D817AE"/>
    <w:rsid w:val="00D82470"/>
    <w:rsid w:val="00D86295"/>
    <w:rsid w:val="00D919B8"/>
    <w:rsid w:val="00D940D7"/>
    <w:rsid w:val="00D94467"/>
    <w:rsid w:val="00D94774"/>
    <w:rsid w:val="00D958FF"/>
    <w:rsid w:val="00D95B6A"/>
    <w:rsid w:val="00D975CA"/>
    <w:rsid w:val="00D97D82"/>
    <w:rsid w:val="00DA073A"/>
    <w:rsid w:val="00DA1BD7"/>
    <w:rsid w:val="00DA1FFC"/>
    <w:rsid w:val="00DA223C"/>
    <w:rsid w:val="00DB00BF"/>
    <w:rsid w:val="00DB06CA"/>
    <w:rsid w:val="00DB2E2A"/>
    <w:rsid w:val="00DB3630"/>
    <w:rsid w:val="00DB71C4"/>
    <w:rsid w:val="00DB7D08"/>
    <w:rsid w:val="00DC0FBB"/>
    <w:rsid w:val="00DC10A5"/>
    <w:rsid w:val="00DC155B"/>
    <w:rsid w:val="00DC2000"/>
    <w:rsid w:val="00DC4A38"/>
    <w:rsid w:val="00DC613E"/>
    <w:rsid w:val="00DC6D67"/>
    <w:rsid w:val="00DC7E1E"/>
    <w:rsid w:val="00DD091C"/>
    <w:rsid w:val="00DD2495"/>
    <w:rsid w:val="00DD348F"/>
    <w:rsid w:val="00DD612A"/>
    <w:rsid w:val="00DD772B"/>
    <w:rsid w:val="00DE0D4D"/>
    <w:rsid w:val="00DE1CE9"/>
    <w:rsid w:val="00DE2CE3"/>
    <w:rsid w:val="00DE3F93"/>
    <w:rsid w:val="00DE446E"/>
    <w:rsid w:val="00DE5EE0"/>
    <w:rsid w:val="00DE6308"/>
    <w:rsid w:val="00DE7DB2"/>
    <w:rsid w:val="00DF17D1"/>
    <w:rsid w:val="00DF3D1A"/>
    <w:rsid w:val="00DF40BD"/>
    <w:rsid w:val="00DF4BA6"/>
    <w:rsid w:val="00DF6FB3"/>
    <w:rsid w:val="00DF728A"/>
    <w:rsid w:val="00E0239C"/>
    <w:rsid w:val="00E02ABA"/>
    <w:rsid w:val="00E02BC2"/>
    <w:rsid w:val="00E0555A"/>
    <w:rsid w:val="00E06E96"/>
    <w:rsid w:val="00E10443"/>
    <w:rsid w:val="00E10DEC"/>
    <w:rsid w:val="00E12B0F"/>
    <w:rsid w:val="00E13B4F"/>
    <w:rsid w:val="00E13EF5"/>
    <w:rsid w:val="00E1415F"/>
    <w:rsid w:val="00E14765"/>
    <w:rsid w:val="00E171EC"/>
    <w:rsid w:val="00E17A53"/>
    <w:rsid w:val="00E20644"/>
    <w:rsid w:val="00E21ECD"/>
    <w:rsid w:val="00E23355"/>
    <w:rsid w:val="00E23F9E"/>
    <w:rsid w:val="00E244EE"/>
    <w:rsid w:val="00E245A9"/>
    <w:rsid w:val="00E258BC"/>
    <w:rsid w:val="00E3018A"/>
    <w:rsid w:val="00E318DA"/>
    <w:rsid w:val="00E31AAB"/>
    <w:rsid w:val="00E31BD8"/>
    <w:rsid w:val="00E33C16"/>
    <w:rsid w:val="00E34539"/>
    <w:rsid w:val="00E34C37"/>
    <w:rsid w:val="00E36EEA"/>
    <w:rsid w:val="00E42D19"/>
    <w:rsid w:val="00E473F0"/>
    <w:rsid w:val="00E47ADD"/>
    <w:rsid w:val="00E503EA"/>
    <w:rsid w:val="00E50A6C"/>
    <w:rsid w:val="00E50CFB"/>
    <w:rsid w:val="00E51107"/>
    <w:rsid w:val="00E522ED"/>
    <w:rsid w:val="00E530A5"/>
    <w:rsid w:val="00E55A4D"/>
    <w:rsid w:val="00E60630"/>
    <w:rsid w:val="00E623EF"/>
    <w:rsid w:val="00E63C17"/>
    <w:rsid w:val="00E64537"/>
    <w:rsid w:val="00E66E67"/>
    <w:rsid w:val="00E719F5"/>
    <w:rsid w:val="00E7276F"/>
    <w:rsid w:val="00E733D1"/>
    <w:rsid w:val="00E80E4F"/>
    <w:rsid w:val="00E81CD0"/>
    <w:rsid w:val="00E82F70"/>
    <w:rsid w:val="00E8439C"/>
    <w:rsid w:val="00E84810"/>
    <w:rsid w:val="00E85385"/>
    <w:rsid w:val="00E85402"/>
    <w:rsid w:val="00E86B43"/>
    <w:rsid w:val="00E8710D"/>
    <w:rsid w:val="00E8731E"/>
    <w:rsid w:val="00E904F8"/>
    <w:rsid w:val="00E91112"/>
    <w:rsid w:val="00E91635"/>
    <w:rsid w:val="00E924B2"/>
    <w:rsid w:val="00E93901"/>
    <w:rsid w:val="00E93E78"/>
    <w:rsid w:val="00E96648"/>
    <w:rsid w:val="00E96FCB"/>
    <w:rsid w:val="00E97912"/>
    <w:rsid w:val="00EA0204"/>
    <w:rsid w:val="00EA03C9"/>
    <w:rsid w:val="00EA07F1"/>
    <w:rsid w:val="00EA0E31"/>
    <w:rsid w:val="00EA5858"/>
    <w:rsid w:val="00EB21DE"/>
    <w:rsid w:val="00EB57E5"/>
    <w:rsid w:val="00EB5DBB"/>
    <w:rsid w:val="00EB5EF9"/>
    <w:rsid w:val="00EC3D85"/>
    <w:rsid w:val="00ED35F9"/>
    <w:rsid w:val="00ED3E71"/>
    <w:rsid w:val="00ED63E3"/>
    <w:rsid w:val="00ED651B"/>
    <w:rsid w:val="00ED6C76"/>
    <w:rsid w:val="00EE03E8"/>
    <w:rsid w:val="00EE1CE8"/>
    <w:rsid w:val="00EE34E4"/>
    <w:rsid w:val="00EE3C90"/>
    <w:rsid w:val="00EE4655"/>
    <w:rsid w:val="00EE4C30"/>
    <w:rsid w:val="00EE4CD9"/>
    <w:rsid w:val="00EE4EFD"/>
    <w:rsid w:val="00EE54BE"/>
    <w:rsid w:val="00EE5A6B"/>
    <w:rsid w:val="00EE5E83"/>
    <w:rsid w:val="00EF0761"/>
    <w:rsid w:val="00EF1744"/>
    <w:rsid w:val="00EF20A3"/>
    <w:rsid w:val="00EF20AF"/>
    <w:rsid w:val="00EF244E"/>
    <w:rsid w:val="00EF41B0"/>
    <w:rsid w:val="00EF6A76"/>
    <w:rsid w:val="00EF7BAC"/>
    <w:rsid w:val="00F007E7"/>
    <w:rsid w:val="00F011D7"/>
    <w:rsid w:val="00F01AF3"/>
    <w:rsid w:val="00F02365"/>
    <w:rsid w:val="00F02590"/>
    <w:rsid w:val="00F0282B"/>
    <w:rsid w:val="00F037EB"/>
    <w:rsid w:val="00F03D29"/>
    <w:rsid w:val="00F07C1D"/>
    <w:rsid w:val="00F102C8"/>
    <w:rsid w:val="00F13A73"/>
    <w:rsid w:val="00F158F3"/>
    <w:rsid w:val="00F1769F"/>
    <w:rsid w:val="00F214FF"/>
    <w:rsid w:val="00F226FB"/>
    <w:rsid w:val="00F2461D"/>
    <w:rsid w:val="00F272D0"/>
    <w:rsid w:val="00F273DF"/>
    <w:rsid w:val="00F31F7A"/>
    <w:rsid w:val="00F32809"/>
    <w:rsid w:val="00F33F62"/>
    <w:rsid w:val="00F43540"/>
    <w:rsid w:val="00F500B8"/>
    <w:rsid w:val="00F5145A"/>
    <w:rsid w:val="00F51BF2"/>
    <w:rsid w:val="00F51CF2"/>
    <w:rsid w:val="00F523C1"/>
    <w:rsid w:val="00F52B58"/>
    <w:rsid w:val="00F541EF"/>
    <w:rsid w:val="00F54A78"/>
    <w:rsid w:val="00F54FAE"/>
    <w:rsid w:val="00F5674C"/>
    <w:rsid w:val="00F56FE1"/>
    <w:rsid w:val="00F63B05"/>
    <w:rsid w:val="00F642C4"/>
    <w:rsid w:val="00F64404"/>
    <w:rsid w:val="00F64DB7"/>
    <w:rsid w:val="00F64EEA"/>
    <w:rsid w:val="00F65348"/>
    <w:rsid w:val="00F70D0E"/>
    <w:rsid w:val="00F717A2"/>
    <w:rsid w:val="00F71DC6"/>
    <w:rsid w:val="00F725D4"/>
    <w:rsid w:val="00F73231"/>
    <w:rsid w:val="00F73520"/>
    <w:rsid w:val="00F7357C"/>
    <w:rsid w:val="00F74B36"/>
    <w:rsid w:val="00F757CA"/>
    <w:rsid w:val="00F76C94"/>
    <w:rsid w:val="00F81BC7"/>
    <w:rsid w:val="00F83BBE"/>
    <w:rsid w:val="00F83D87"/>
    <w:rsid w:val="00F845F4"/>
    <w:rsid w:val="00F8644C"/>
    <w:rsid w:val="00F86B75"/>
    <w:rsid w:val="00F873B8"/>
    <w:rsid w:val="00F8765C"/>
    <w:rsid w:val="00F904F8"/>
    <w:rsid w:val="00F91D67"/>
    <w:rsid w:val="00F92D19"/>
    <w:rsid w:val="00F9428F"/>
    <w:rsid w:val="00F94C62"/>
    <w:rsid w:val="00F9638C"/>
    <w:rsid w:val="00F97CB1"/>
    <w:rsid w:val="00FA00FB"/>
    <w:rsid w:val="00FA1B56"/>
    <w:rsid w:val="00FA1E97"/>
    <w:rsid w:val="00FA2161"/>
    <w:rsid w:val="00FA2568"/>
    <w:rsid w:val="00FA39D4"/>
    <w:rsid w:val="00FA47FC"/>
    <w:rsid w:val="00FA5CEE"/>
    <w:rsid w:val="00FA6334"/>
    <w:rsid w:val="00FA7C44"/>
    <w:rsid w:val="00FB39B4"/>
    <w:rsid w:val="00FB3ACD"/>
    <w:rsid w:val="00FC4B5E"/>
    <w:rsid w:val="00FC57E4"/>
    <w:rsid w:val="00FC7924"/>
    <w:rsid w:val="00FD1A74"/>
    <w:rsid w:val="00FD3B62"/>
    <w:rsid w:val="00FD4A6A"/>
    <w:rsid w:val="00FD4EEF"/>
    <w:rsid w:val="00FD6DDE"/>
    <w:rsid w:val="00FD7824"/>
    <w:rsid w:val="00FE1821"/>
    <w:rsid w:val="00FE2699"/>
    <w:rsid w:val="00FE4679"/>
    <w:rsid w:val="00FE4967"/>
    <w:rsid w:val="00FE6A19"/>
    <w:rsid w:val="00FF2F4E"/>
    <w:rsid w:val="00FF35EA"/>
    <w:rsid w:val="00FF44DD"/>
    <w:rsid w:val="00FF5282"/>
    <w:rsid w:val="00FF62F3"/>
    <w:rsid w:val="00FF63BD"/>
    <w:rsid w:val="00FF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32D828A"/>
  <w15:chartTrackingRefBased/>
  <w15:docId w15:val="{A31D1C76-D902-41A5-8962-A756EB81B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51605"/>
    <w:pPr>
      <w:spacing w:after="120"/>
    </w:pPr>
    <w:rPr>
      <w:rFonts w:eastAsia="Times New Roman"/>
      <w:sz w:val="22"/>
      <w:szCs w:val="24"/>
    </w:rPr>
  </w:style>
  <w:style w:type="paragraph" w:styleId="Nadpis1">
    <w:name w:val="heading 1"/>
    <w:basedOn w:val="Normln"/>
    <w:next w:val="Normln"/>
    <w:qFormat/>
    <w:rsid w:val="00751605"/>
    <w:pPr>
      <w:keepNext/>
      <w:numPr>
        <w:numId w:val="22"/>
      </w:numPr>
      <w:spacing w:before="480"/>
      <w:jc w:val="both"/>
      <w:outlineLvl w:val="0"/>
    </w:pPr>
    <w:rPr>
      <w:b/>
      <w:bCs/>
      <w:sz w:val="24"/>
    </w:rPr>
  </w:style>
  <w:style w:type="paragraph" w:styleId="Nadpis2">
    <w:name w:val="heading 2"/>
    <w:basedOn w:val="Normln"/>
    <w:next w:val="Normln"/>
    <w:qFormat/>
    <w:rsid w:val="005A014C"/>
    <w:pPr>
      <w:numPr>
        <w:ilvl w:val="1"/>
        <w:numId w:val="22"/>
      </w:numPr>
      <w:spacing w:before="360" w:after="240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5A014C"/>
    <w:pPr>
      <w:numPr>
        <w:ilvl w:val="2"/>
        <w:numId w:val="22"/>
      </w:numPr>
      <w:spacing w:before="360"/>
      <w:jc w:val="both"/>
      <w:outlineLvl w:val="2"/>
    </w:pPr>
    <w:rPr>
      <w:b/>
      <w:i/>
      <w:szCs w:val="20"/>
    </w:rPr>
  </w:style>
  <w:style w:type="paragraph" w:styleId="Nadpis4">
    <w:name w:val="heading 4"/>
    <w:basedOn w:val="Normln"/>
    <w:next w:val="Normln"/>
    <w:qFormat/>
    <w:rsid w:val="00C71FBC"/>
    <w:pPr>
      <w:keepNext/>
      <w:keepLines/>
      <w:numPr>
        <w:ilvl w:val="3"/>
        <w:numId w:val="22"/>
      </w:numPr>
      <w:spacing w:before="200"/>
      <w:outlineLvl w:val="3"/>
    </w:pPr>
    <w:rPr>
      <w:bCs/>
      <w:i/>
    </w:rPr>
  </w:style>
  <w:style w:type="paragraph" w:styleId="Nadpis5">
    <w:name w:val="heading 5"/>
    <w:basedOn w:val="Normln"/>
    <w:next w:val="Normln"/>
    <w:qFormat/>
    <w:rsid w:val="00C23A06"/>
    <w:pPr>
      <w:keepNext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spacing w:before="120" w:after="100"/>
      <w:jc w:val="center"/>
      <w:outlineLvl w:val="5"/>
    </w:pPr>
    <w:rPr>
      <w:rFonts w:ascii="Century Gothic" w:hAnsi="Century Gothic"/>
      <w:b/>
      <w:bCs/>
      <w:iCs/>
      <w:szCs w:val="22"/>
    </w:rPr>
  </w:style>
  <w:style w:type="paragraph" w:styleId="Nadpis7">
    <w:name w:val="heading 7"/>
    <w:basedOn w:val="Normln"/>
    <w:next w:val="Normln"/>
    <w:qFormat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790C33"/>
    <w:pPr>
      <w:keepNext/>
      <w:outlineLvl w:val="7"/>
    </w:pPr>
    <w:rPr>
      <w:b/>
      <w:bCs/>
      <w:iCs/>
      <w:sz w:val="28"/>
      <w:lang w:val="x-none" w:eastAsia="x-none"/>
    </w:rPr>
  </w:style>
  <w:style w:type="paragraph" w:styleId="Nadpis9">
    <w:name w:val="heading 9"/>
    <w:basedOn w:val="Normln"/>
    <w:next w:val="Normln"/>
    <w:qFormat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link w:val="Nadpis8"/>
    <w:rsid w:val="00790C33"/>
    <w:rPr>
      <w:rFonts w:eastAsia="Times New Roman"/>
      <w:b/>
      <w:bCs/>
      <w:iCs/>
      <w:sz w:val="28"/>
      <w:szCs w:val="24"/>
      <w:lang w:val="x-none" w:eastAsia="x-none"/>
    </w:rPr>
  </w:style>
  <w:style w:type="character" w:styleId="Hypertextovodkaz">
    <w:name w:val="Hyperlink"/>
    <w:uiPriority w:val="99"/>
    <w:unhideWhenUsed/>
    <w:rsid w:val="0022760C"/>
    <w:rPr>
      <w:color w:val="0563C1"/>
      <w:u w:val="single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customStyle="1" w:styleId="ZhlavChar">
    <w:name w:val="Záhlaví Char"/>
    <w:semiHidden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bodu">
    <w:name w:val="Text bodu"/>
    <w:basedOn w:val="Normln"/>
    <w:link w:val="TextboduChar"/>
    <w:pPr>
      <w:spacing w:before="120"/>
      <w:jc w:val="both"/>
      <w:outlineLvl w:val="8"/>
    </w:pPr>
    <w:rPr>
      <w:rFonts w:ascii="Century Gothic" w:hAnsi="Century Gothic"/>
      <w:szCs w:val="20"/>
    </w:rPr>
  </w:style>
  <w:style w:type="character" w:customStyle="1" w:styleId="TextboduChar">
    <w:name w:val="Text bodu Char"/>
    <w:link w:val="Textbodu"/>
    <w:rsid w:val="00AF694B"/>
    <w:rPr>
      <w:rFonts w:ascii="Century Gothic" w:eastAsia="Times New Roman" w:hAnsi="Century Gothic"/>
      <w:sz w:val="24"/>
    </w:rPr>
  </w:style>
  <w:style w:type="paragraph" w:styleId="Zkladntext">
    <w:name w:val="Body Text"/>
    <w:basedOn w:val="Normln"/>
    <w:semiHidden/>
    <w:rPr>
      <w:rFonts w:ascii="Century Gothic" w:hAnsi="Century Gothic"/>
      <w:color w:val="FF0000"/>
    </w:rPr>
  </w:style>
  <w:style w:type="character" w:customStyle="1" w:styleId="ZkladntextChar">
    <w:name w:val="Základní text Char"/>
    <w:semiHidden/>
    <w:rPr>
      <w:rFonts w:ascii="Century Gothic" w:eastAsia="Times New Roman" w:hAnsi="Century Gothic" w:cs="Times New Roman"/>
      <w:color w:val="FF0000"/>
      <w:sz w:val="24"/>
      <w:szCs w:val="24"/>
      <w:lang w:eastAsia="cs-CZ"/>
    </w:rPr>
  </w:style>
  <w:style w:type="character" w:styleId="Siln">
    <w:name w:val="Strong"/>
    <w:qFormat/>
    <w:rPr>
      <w:b/>
      <w:bCs/>
    </w:rPr>
  </w:style>
  <w:style w:type="paragraph" w:customStyle="1" w:styleId="OV3">
    <w:name w:val="OV3"/>
    <w:basedOn w:val="Normln"/>
    <w:pPr>
      <w:numPr>
        <w:numId w:val="1"/>
      </w:numPr>
      <w:spacing w:before="120"/>
      <w:jc w:val="both"/>
    </w:pPr>
    <w:rPr>
      <w:rFonts w:ascii="Century Gothic" w:hAnsi="Century Gothic"/>
      <w:szCs w:val="20"/>
    </w:rPr>
  </w:style>
  <w:style w:type="character" w:customStyle="1" w:styleId="Nadpis9Char">
    <w:name w:val="Nadpis 9 Char"/>
    <w:semiHidden/>
    <w:rPr>
      <w:rFonts w:ascii="Cambria" w:eastAsia="Times New Roman" w:hAnsi="Cambria" w:cs="Times New Roman"/>
      <w:i/>
      <w:iCs/>
      <w:color w:val="404040"/>
      <w:sz w:val="20"/>
      <w:szCs w:val="20"/>
      <w:lang w:eastAsia="cs-CZ"/>
    </w:rPr>
  </w:style>
  <w:style w:type="paragraph" w:styleId="Zkladntext3">
    <w:name w:val="Body Text 3"/>
    <w:basedOn w:val="Normln"/>
    <w:semiHidden/>
    <w:unhideWhenUsed/>
    <w:rPr>
      <w:sz w:val="16"/>
      <w:szCs w:val="16"/>
    </w:rPr>
  </w:style>
  <w:style w:type="character" w:customStyle="1" w:styleId="Zkladntext3Char">
    <w:name w:val="Základní text 3 Char"/>
    <w:semiHidden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Nadpis3Char">
    <w:name w:val="Nadpis 3 Char"/>
    <w:semiHidden/>
    <w:rPr>
      <w:rFonts w:ascii="Cambria" w:eastAsia="Times New Roman" w:hAnsi="Cambria" w:cs="Times New Roman"/>
      <w:b/>
      <w:bCs/>
      <w:color w:val="4F81BD"/>
      <w:sz w:val="24"/>
      <w:szCs w:val="24"/>
      <w:lang w:eastAsia="cs-CZ"/>
    </w:rPr>
  </w:style>
  <w:style w:type="paragraph" w:styleId="Seznamsodrkami2">
    <w:name w:val="List Bullet 2"/>
    <w:basedOn w:val="Normln"/>
    <w:autoRedefine/>
    <w:semiHidden/>
    <w:pPr>
      <w:numPr>
        <w:numId w:val="2"/>
      </w:numPr>
      <w:autoSpaceDE w:val="0"/>
      <w:autoSpaceDN w:val="0"/>
      <w:jc w:val="both"/>
    </w:pPr>
    <w:rPr>
      <w:rFonts w:ascii="Arial" w:hAnsi="Arial" w:cs="Arial"/>
      <w:szCs w:val="22"/>
    </w:rPr>
  </w:style>
  <w:style w:type="character" w:customStyle="1" w:styleId="Nadpis4Char">
    <w:name w:val="Nadpis 4 Char"/>
    <w:semiHidden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cs-CZ"/>
    </w:rPr>
  </w:style>
  <w:style w:type="paragraph" w:styleId="Odstavecseseznamem">
    <w:name w:val="List Paragraph"/>
    <w:basedOn w:val="Normln"/>
    <w:qFormat/>
    <w:pPr>
      <w:ind w:left="720"/>
      <w:contextualSpacing/>
    </w:pPr>
  </w:style>
  <w:style w:type="character" w:customStyle="1" w:styleId="Nadpis7Char">
    <w:name w:val="Nadpis 7 Char"/>
    <w:rPr>
      <w:rFonts w:ascii="Cambria" w:eastAsia="Times New Roman" w:hAnsi="Cambria" w:cs="Times New Roman"/>
      <w:i/>
      <w:iCs/>
      <w:color w:val="404040"/>
      <w:sz w:val="24"/>
      <w:szCs w:val="24"/>
      <w:lang w:eastAsia="cs-CZ"/>
    </w:rPr>
  </w:style>
  <w:style w:type="paragraph" w:styleId="Zkladntext2">
    <w:name w:val="Body Text 2"/>
    <w:basedOn w:val="Normln"/>
    <w:semiHidden/>
    <w:unhideWhenUsed/>
    <w:pPr>
      <w:spacing w:line="480" w:lineRule="auto"/>
    </w:pPr>
  </w:style>
  <w:style w:type="character" w:customStyle="1" w:styleId="Zkladntext2Char">
    <w:name w:val="Základní text 2 Char"/>
    <w:semiHidden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V2">
    <w:name w:val="OV2"/>
    <w:basedOn w:val="Normln"/>
    <w:pPr>
      <w:numPr>
        <w:numId w:val="3"/>
      </w:numPr>
      <w:spacing w:before="240"/>
      <w:jc w:val="both"/>
    </w:pPr>
    <w:rPr>
      <w:rFonts w:ascii="Century Gothic" w:hAnsi="Century Gothic"/>
      <w:bCs/>
    </w:rPr>
  </w:style>
  <w:style w:type="paragraph" w:customStyle="1" w:styleId="normln3">
    <w:name w:val="normální 3"/>
    <w:basedOn w:val="Normln"/>
    <w:pPr>
      <w:numPr>
        <w:numId w:val="4"/>
      </w:numPr>
      <w:spacing w:before="120"/>
      <w:ind w:left="1003" w:hanging="357"/>
    </w:pPr>
    <w:rPr>
      <w:rFonts w:ascii="Century Gothic" w:hAnsi="Century Gothic"/>
    </w:r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/>
      <w:jc w:val="both"/>
      <w:outlineLvl w:val="6"/>
    </w:pPr>
    <w:rPr>
      <w:rFonts w:ascii="Century Gothic" w:hAnsi="Century Gothic"/>
      <w:szCs w:val="20"/>
    </w:rPr>
  </w:style>
  <w:style w:type="paragraph" w:styleId="Obsah2">
    <w:name w:val="toc 2"/>
    <w:basedOn w:val="Normln"/>
    <w:next w:val="Normln"/>
    <w:autoRedefine/>
    <w:uiPriority w:val="39"/>
    <w:rsid w:val="0022760C"/>
    <w:pPr>
      <w:tabs>
        <w:tab w:val="right" w:leader="dot" w:pos="9072"/>
      </w:tabs>
      <w:spacing w:before="120"/>
      <w:jc w:val="both"/>
    </w:pPr>
    <w:rPr>
      <w:noProof/>
    </w:rPr>
  </w:style>
  <w:style w:type="paragraph" w:styleId="Obsah1">
    <w:name w:val="toc 1"/>
    <w:basedOn w:val="Normln"/>
    <w:next w:val="Normln"/>
    <w:autoRedefine/>
    <w:uiPriority w:val="39"/>
    <w:rsid w:val="0022760C"/>
    <w:pPr>
      <w:tabs>
        <w:tab w:val="right" w:leader="dot" w:pos="9060"/>
      </w:tabs>
      <w:spacing w:before="100" w:after="100"/>
      <w:jc w:val="both"/>
    </w:pPr>
    <w:rPr>
      <w:b/>
      <w:noProof/>
      <w:szCs w:val="22"/>
    </w:rPr>
  </w:style>
  <w:style w:type="paragraph" w:styleId="Obsah3">
    <w:name w:val="toc 3"/>
    <w:basedOn w:val="Normln"/>
    <w:next w:val="Normln"/>
    <w:autoRedefine/>
    <w:uiPriority w:val="39"/>
    <w:pPr>
      <w:ind w:left="480"/>
    </w:pPr>
  </w:style>
  <w:style w:type="paragraph" w:styleId="Obsah4">
    <w:name w:val="toc 4"/>
    <w:basedOn w:val="Normln"/>
    <w:next w:val="Normln"/>
    <w:autoRedefine/>
    <w:uiPriority w:val="39"/>
    <w:pPr>
      <w:ind w:left="720"/>
    </w:pPr>
  </w:style>
  <w:style w:type="paragraph" w:styleId="Obsah5">
    <w:name w:val="toc 5"/>
    <w:basedOn w:val="Normln"/>
    <w:next w:val="Normln"/>
    <w:autoRedefine/>
    <w:uiPriority w:val="39"/>
    <w:pPr>
      <w:ind w:left="960"/>
    </w:pPr>
  </w:style>
  <w:style w:type="paragraph" w:styleId="Obsah6">
    <w:name w:val="toc 6"/>
    <w:basedOn w:val="Normln"/>
    <w:next w:val="Normln"/>
    <w:autoRedefine/>
    <w:uiPriority w:val="39"/>
    <w:pPr>
      <w:ind w:left="1200"/>
    </w:pPr>
  </w:style>
  <w:style w:type="paragraph" w:styleId="Obsah7">
    <w:name w:val="toc 7"/>
    <w:basedOn w:val="Normln"/>
    <w:next w:val="Normln"/>
    <w:autoRedefine/>
    <w:uiPriority w:val="39"/>
    <w:pPr>
      <w:ind w:left="1440"/>
    </w:pPr>
  </w:style>
  <w:style w:type="paragraph" w:styleId="Obsah8">
    <w:name w:val="toc 8"/>
    <w:basedOn w:val="Normln"/>
    <w:next w:val="Normln"/>
    <w:autoRedefine/>
    <w:uiPriority w:val="39"/>
    <w:pPr>
      <w:ind w:left="1680"/>
    </w:pPr>
  </w:style>
  <w:style w:type="paragraph" w:styleId="Obsah9">
    <w:name w:val="toc 9"/>
    <w:basedOn w:val="Normln"/>
    <w:next w:val="Normln"/>
    <w:autoRedefine/>
    <w:uiPriority w:val="39"/>
    <w:pPr>
      <w:ind w:left="1920"/>
    </w:pPr>
  </w:style>
  <w:style w:type="character" w:styleId="Sledovanodkaz">
    <w:name w:val="FollowedHyperlink"/>
    <w:semiHidden/>
    <w:rPr>
      <w:color w:val="800080"/>
      <w:u w:val="single"/>
    </w:rPr>
  </w:style>
  <w:style w:type="paragraph" w:customStyle="1" w:styleId="OVZKLADN">
    <w:name w:val="OV ZÁKLADNÍ"/>
    <w:basedOn w:val="Normln"/>
    <w:pPr>
      <w:spacing w:before="120"/>
      <w:jc w:val="both"/>
    </w:pPr>
    <w:rPr>
      <w:rFonts w:ascii="Century Gothic" w:hAnsi="Century Gothic"/>
    </w:rPr>
  </w:style>
  <w:style w:type="paragraph" w:customStyle="1" w:styleId="Textodstavce1">
    <w:name w:val="Text odstavce 1"/>
    <w:basedOn w:val="Normln"/>
    <w:pPr>
      <w:spacing w:before="120"/>
      <w:jc w:val="both"/>
    </w:pPr>
    <w:rPr>
      <w:rFonts w:ascii="Century Gothic" w:hAnsi="Century Gothic"/>
      <w:szCs w:val="20"/>
    </w:rPr>
  </w:style>
  <w:style w:type="paragraph" w:customStyle="1" w:styleId="Normln1">
    <w:name w:val="Normální1"/>
    <w:aliases w:val="první řádek 0,8"/>
    <w:basedOn w:val="Normln"/>
    <w:pPr>
      <w:spacing w:before="120"/>
      <w:jc w:val="both"/>
    </w:pPr>
    <w:rPr>
      <w:color w:val="FF0000"/>
    </w:rPr>
  </w:style>
  <w:style w:type="paragraph" w:customStyle="1" w:styleId="UText">
    <w:name w:val="UText"/>
    <w:basedOn w:val="Normln"/>
    <w:pPr>
      <w:jc w:val="both"/>
    </w:pPr>
    <w:rPr>
      <w:rFonts w:ascii="Arial" w:hAnsi="Arial"/>
    </w:rPr>
  </w:style>
  <w:style w:type="paragraph" w:customStyle="1" w:styleId="Obsahtabulky">
    <w:name w:val="Obsah tabulky"/>
    <w:basedOn w:val="Normln"/>
    <w:pPr>
      <w:widowControl w:val="0"/>
      <w:suppressLineNumbers/>
      <w:suppressAutoHyphens/>
    </w:pPr>
    <w:rPr>
      <w:rFonts w:ascii="Century Gothic" w:eastAsia="Arial Unicode MS" w:hAnsi="Century Gothic"/>
      <w:kern w:val="1"/>
      <w:sz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Textvbloku">
    <w:name w:val="Block Text"/>
    <w:basedOn w:val="Normln"/>
    <w:semiHidden/>
    <w:pPr>
      <w:shd w:val="clear" w:color="auto" w:fill="FFFFFF"/>
      <w:spacing w:before="288" w:line="278" w:lineRule="exact"/>
      <w:ind w:left="24" w:right="10" w:firstLine="710"/>
      <w:jc w:val="both"/>
    </w:pPr>
    <w:rPr>
      <w:rFonts w:ascii="Century Gothic" w:hAnsi="Century Gothic"/>
      <w:bCs/>
    </w:rPr>
  </w:style>
  <w:style w:type="paragraph" w:styleId="Zkladntextodsazen">
    <w:name w:val="Body Text Indent"/>
    <w:basedOn w:val="Normln"/>
    <w:semiHidden/>
    <w:pPr>
      <w:shd w:val="clear" w:color="auto" w:fill="FFFFFF"/>
      <w:spacing w:before="120"/>
      <w:ind w:right="19" w:firstLine="715"/>
      <w:jc w:val="both"/>
    </w:pPr>
    <w:rPr>
      <w:rFonts w:ascii="Century Gothic" w:hAnsi="Century Gothic"/>
      <w:bCs/>
    </w:rPr>
  </w:style>
  <w:style w:type="paragraph" w:customStyle="1" w:styleId="Nadpisplohy">
    <w:name w:val="Nadpis přílohy"/>
    <w:basedOn w:val="Normln"/>
    <w:pPr>
      <w:spacing w:before="240"/>
      <w:jc w:val="center"/>
    </w:pPr>
    <w:rPr>
      <w:rFonts w:ascii="Century Gothic" w:hAnsi="Century Gothic"/>
      <w:b/>
      <w:sz w:val="28"/>
    </w:rPr>
  </w:style>
  <w:style w:type="paragraph" w:styleId="Zkladntextodsazen2">
    <w:name w:val="Body Text Indent 2"/>
    <w:basedOn w:val="Normln"/>
    <w:semiHidden/>
    <w:pPr>
      <w:spacing w:before="120"/>
      <w:ind w:left="720"/>
      <w:jc w:val="both"/>
    </w:pPr>
    <w:rPr>
      <w:rFonts w:ascii="Century Gothic" w:hAnsi="Century Gothic"/>
    </w:rPr>
  </w:style>
  <w:style w:type="paragraph" w:styleId="Zkladntextodsazen3">
    <w:name w:val="Body Text Indent 3"/>
    <w:basedOn w:val="Normln"/>
    <w:semiHidden/>
    <w:pPr>
      <w:autoSpaceDE w:val="0"/>
      <w:autoSpaceDN w:val="0"/>
      <w:adjustRightInd w:val="0"/>
      <w:ind w:firstLine="708"/>
      <w:jc w:val="both"/>
    </w:pPr>
    <w:rPr>
      <w:rFonts w:ascii="Century Gothic" w:hAnsi="Century Gothic"/>
    </w:rPr>
  </w:style>
  <w:style w:type="paragraph" w:styleId="Seznamsodrkami">
    <w:name w:val="List Bullet"/>
    <w:basedOn w:val="Normln"/>
    <w:autoRedefine/>
    <w:semiHidden/>
    <w:pPr>
      <w:spacing w:before="120" w:after="100"/>
      <w:jc w:val="both"/>
    </w:pPr>
    <w:rPr>
      <w:rFonts w:ascii="Arial" w:hAnsi="Arial" w:cs="Arial"/>
      <w:b/>
      <w:bCs/>
      <w:szCs w:val="22"/>
    </w:rPr>
  </w:style>
  <w:style w:type="paragraph" w:customStyle="1" w:styleId="Textbody">
    <w:name w:val="Text body"/>
    <w:basedOn w:val="Normln"/>
    <w:rsid w:val="00C71DB6"/>
    <w:pPr>
      <w:autoSpaceDN w:val="0"/>
      <w:spacing w:line="276" w:lineRule="auto"/>
      <w:textAlignment w:val="baseline"/>
    </w:pPr>
    <w:rPr>
      <w:rFonts w:eastAsia="Calibri"/>
      <w:szCs w:val="22"/>
      <w:lang w:eastAsia="en-US"/>
    </w:rPr>
  </w:style>
  <w:style w:type="paragraph" w:customStyle="1" w:styleId="Standard">
    <w:name w:val="Standard"/>
    <w:rsid w:val="00DC10A5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NadpisIA">
    <w:name w:val="Nadpis I.A"/>
    <w:basedOn w:val="Nadpis1"/>
    <w:link w:val="NadpisIAChar"/>
    <w:qFormat/>
    <w:rsid w:val="0073685C"/>
    <w:pPr>
      <w:spacing w:before="360" w:after="240"/>
    </w:pPr>
    <w:rPr>
      <w:lang w:val="x-none" w:eastAsia="x-none"/>
    </w:rPr>
  </w:style>
  <w:style w:type="character" w:customStyle="1" w:styleId="NadpisIAChar">
    <w:name w:val="Nadpis I.A Char"/>
    <w:link w:val="NadpisIA"/>
    <w:rsid w:val="0073685C"/>
    <w:rPr>
      <w:rFonts w:eastAsia="Times New Roman"/>
      <w:b/>
      <w:bCs/>
      <w:sz w:val="24"/>
      <w:szCs w:val="24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2568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FA2568"/>
    <w:rPr>
      <w:rFonts w:ascii="Tahoma" w:eastAsia="Times New Roman" w:hAnsi="Tahoma" w:cs="Tahoma"/>
      <w:sz w:val="16"/>
      <w:szCs w:val="16"/>
    </w:rPr>
  </w:style>
  <w:style w:type="paragraph" w:styleId="Nzev">
    <w:name w:val="Title"/>
    <w:basedOn w:val="Normln"/>
    <w:link w:val="NzevChar"/>
    <w:qFormat/>
    <w:rsid w:val="0053472F"/>
    <w:pPr>
      <w:jc w:val="center"/>
    </w:pPr>
    <w:rPr>
      <w:b/>
      <w:sz w:val="40"/>
      <w:szCs w:val="20"/>
    </w:rPr>
  </w:style>
  <w:style w:type="character" w:customStyle="1" w:styleId="NzevChar">
    <w:name w:val="Název Char"/>
    <w:link w:val="Nzev"/>
    <w:rsid w:val="0053472F"/>
    <w:rPr>
      <w:rFonts w:ascii="Times New Roman" w:eastAsia="Times New Roman" w:hAnsi="Times New Roman"/>
      <w:b/>
      <w:sz w:val="40"/>
    </w:rPr>
  </w:style>
  <w:style w:type="paragraph" w:customStyle="1" w:styleId="P2013Calibri">
    <w:name w:val="ÚP 2013 Calibri"/>
    <w:basedOn w:val="Textbodu"/>
    <w:link w:val="P2013CalibriChar"/>
    <w:qFormat/>
    <w:rsid w:val="002F4D45"/>
    <w:pPr>
      <w:spacing w:before="100" w:after="100"/>
      <w:outlineLvl w:val="9"/>
    </w:pPr>
    <w:rPr>
      <w:rFonts w:ascii="Calibri" w:hAnsi="Calibri"/>
      <w:color w:val="4F81BD"/>
      <w:szCs w:val="24"/>
      <w:lang w:val="x-none" w:eastAsia="x-none"/>
    </w:rPr>
  </w:style>
  <w:style w:type="character" w:customStyle="1" w:styleId="P2013CalibriChar">
    <w:name w:val="ÚP 2013 Calibri Char"/>
    <w:link w:val="P2013Calibri"/>
    <w:rsid w:val="002F4D45"/>
    <w:rPr>
      <w:rFonts w:eastAsia="Times New Roman"/>
      <w:color w:val="4F81BD"/>
      <w:sz w:val="22"/>
      <w:szCs w:val="24"/>
      <w:lang w:val="x-none" w:eastAsia="x-none"/>
    </w:rPr>
  </w:style>
  <w:style w:type="paragraph" w:customStyle="1" w:styleId="Normln2">
    <w:name w:val="Normální2"/>
    <w:basedOn w:val="Normln"/>
    <w:rsid w:val="00A7571F"/>
    <w:pPr>
      <w:spacing w:before="100" w:beforeAutospacing="1" w:after="100" w:afterAutospacing="1"/>
    </w:pPr>
  </w:style>
  <w:style w:type="character" w:customStyle="1" w:styleId="NvrhP-text">
    <w:name w:val="Návrh ÚP - text"/>
    <w:rsid w:val="001938F1"/>
    <w:rPr>
      <w:rFonts w:ascii="Arial Narrow" w:hAnsi="Arial Narrow"/>
    </w:rPr>
  </w:style>
  <w:style w:type="character" w:customStyle="1" w:styleId="CommentTextChar1">
    <w:name w:val="Comment Text Char1"/>
    <w:uiPriority w:val="99"/>
    <w:semiHidden/>
    <w:locked/>
    <w:rsid w:val="009A123D"/>
    <w:rPr>
      <w:rFonts w:cs="Times New Roman"/>
      <w:sz w:val="20"/>
      <w:szCs w:val="20"/>
    </w:rPr>
  </w:style>
  <w:style w:type="character" w:styleId="Odkaznakoment">
    <w:name w:val="annotation reference"/>
    <w:uiPriority w:val="99"/>
    <w:semiHidden/>
    <w:unhideWhenUsed/>
    <w:rsid w:val="003D688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D6887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3D6887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D688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D6887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mments" Target="comments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82DFA-30E9-47D2-8C09-76E29774A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3498</Words>
  <Characters>20645</Characters>
  <Application>Microsoft Office Word</Application>
  <DocSecurity>0</DocSecurity>
  <Lines>172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a) vymezení zastavěného území</vt:lpstr>
    </vt:vector>
  </TitlesOfParts>
  <Company/>
  <LinksUpToDate>false</LinksUpToDate>
  <CharactersWithSpaces>24095</CharactersWithSpaces>
  <SharedDoc>false</SharedDoc>
  <HLinks>
    <vt:vector size="186" baseType="variant">
      <vt:variant>
        <vt:i4>1114169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_Toc532396707</vt:lpwstr>
      </vt:variant>
      <vt:variant>
        <vt:i4>1114169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_Toc532396706</vt:lpwstr>
      </vt:variant>
      <vt:variant>
        <vt:i4>1114169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_Toc532396705</vt:lpwstr>
      </vt:variant>
      <vt:variant>
        <vt:i4>1114169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_Toc532396704</vt:lpwstr>
      </vt:variant>
      <vt:variant>
        <vt:i4>1114169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_Toc532396703</vt:lpwstr>
      </vt:variant>
      <vt:variant>
        <vt:i4>1114169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_Toc532396702</vt:lpwstr>
      </vt:variant>
      <vt:variant>
        <vt:i4>1114169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_Toc532396701</vt:lpwstr>
      </vt:variant>
      <vt:variant>
        <vt:i4>1114169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_Toc532396700</vt:lpwstr>
      </vt:variant>
      <vt:variant>
        <vt:i4>1572920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_Toc532396699</vt:lpwstr>
      </vt:variant>
      <vt:variant>
        <vt:i4>1572920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_Toc532396698</vt:lpwstr>
      </vt:variant>
      <vt:variant>
        <vt:i4>1572920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_Toc532396697</vt:lpwstr>
      </vt:variant>
      <vt:variant>
        <vt:i4>1572920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_Toc532396696</vt:lpwstr>
      </vt:variant>
      <vt:variant>
        <vt:i4>1572920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_Toc532396695</vt:lpwstr>
      </vt:variant>
      <vt:variant>
        <vt:i4>1572920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_Toc532396694</vt:lpwstr>
      </vt:variant>
      <vt:variant>
        <vt:i4>1572920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_Toc532396693</vt:lpwstr>
      </vt:variant>
      <vt:variant>
        <vt:i4>1572920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_Toc532396692</vt:lpwstr>
      </vt:variant>
      <vt:variant>
        <vt:i4>1572920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_Toc532396691</vt:lpwstr>
      </vt:variant>
      <vt:variant>
        <vt:i4>1572920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_Toc532396690</vt:lpwstr>
      </vt:variant>
      <vt:variant>
        <vt:i4>1638456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_Toc532396689</vt:lpwstr>
      </vt:variant>
      <vt:variant>
        <vt:i4>1638456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_Toc532396688</vt:lpwstr>
      </vt:variant>
      <vt:variant>
        <vt:i4>1638456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_Toc532396687</vt:lpwstr>
      </vt:variant>
      <vt:variant>
        <vt:i4>1638456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_Toc532396686</vt:lpwstr>
      </vt:variant>
      <vt:variant>
        <vt:i4>1638456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_Toc532396685</vt:lpwstr>
      </vt:variant>
      <vt:variant>
        <vt:i4>1638456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_Toc532396684</vt:lpwstr>
      </vt:variant>
      <vt:variant>
        <vt:i4>1638456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_Toc532396683</vt:lpwstr>
      </vt:variant>
      <vt:variant>
        <vt:i4>1638456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_Toc532396682</vt:lpwstr>
      </vt:variant>
      <vt:variant>
        <vt:i4>1638456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_Toc532396681</vt:lpwstr>
      </vt:variant>
      <vt:variant>
        <vt:i4>1638456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_Toc532396680</vt:lpwstr>
      </vt:variant>
      <vt:variant>
        <vt:i4>1441848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_Toc532396679</vt:lpwstr>
      </vt:variant>
      <vt:variant>
        <vt:i4>1441848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_Toc532396678</vt:lpwstr>
      </vt:variant>
      <vt:variant>
        <vt:i4>1441848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_Toc532396677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a) vymezení zastavěného území</dc:title>
  <dc:subject/>
  <dc:creator>Václav</dc:creator>
  <cp:keywords/>
  <cp:lastModifiedBy>jetel</cp:lastModifiedBy>
  <cp:revision>6</cp:revision>
  <cp:lastPrinted>2021-04-01T06:27:00Z</cp:lastPrinted>
  <dcterms:created xsi:type="dcterms:W3CDTF">2021-04-01T06:09:00Z</dcterms:created>
  <dcterms:modified xsi:type="dcterms:W3CDTF">2021-04-01T06:27:00Z</dcterms:modified>
</cp:coreProperties>
</file>